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52734" w14:textId="77777777" w:rsidR="00B075DF" w:rsidRDefault="00B075DF" w:rsidP="00C65EC4">
      <w:pPr>
        <w:pStyle w:val="Default"/>
        <w:jc w:val="both"/>
        <w:rPr>
          <w:b/>
          <w:bCs/>
          <w:sz w:val="22"/>
          <w:szCs w:val="22"/>
          <w:highlight w:val="yellow"/>
        </w:rPr>
      </w:pPr>
    </w:p>
    <w:p w14:paraId="546DCAEF" w14:textId="77777777" w:rsidR="00B075DF" w:rsidRDefault="00290CD0" w:rsidP="00372581">
      <w:pPr>
        <w:pStyle w:val="Default"/>
        <w:spacing w:line="280" w:lineRule="exact"/>
        <w:jc w:val="center"/>
        <w:rPr>
          <w:sz w:val="22"/>
          <w:szCs w:val="22"/>
        </w:rPr>
      </w:pPr>
      <w:r>
        <w:rPr>
          <w:b/>
          <w:bCs/>
          <w:sz w:val="22"/>
          <w:szCs w:val="22"/>
        </w:rPr>
        <w:t>ANNEX 3</w:t>
      </w:r>
    </w:p>
    <w:p w14:paraId="130F12E3" w14:textId="77777777" w:rsidR="00372581" w:rsidRDefault="00372581" w:rsidP="00B075DF">
      <w:pPr>
        <w:pStyle w:val="Default"/>
        <w:spacing w:line="280" w:lineRule="exact"/>
        <w:rPr>
          <w:b/>
          <w:bCs/>
          <w:sz w:val="22"/>
          <w:szCs w:val="22"/>
        </w:rPr>
      </w:pPr>
    </w:p>
    <w:p w14:paraId="44543CB2" w14:textId="77777777" w:rsidR="00B075DF" w:rsidRDefault="001C3924" w:rsidP="00372581">
      <w:pPr>
        <w:pStyle w:val="Default"/>
        <w:spacing w:line="280" w:lineRule="exact"/>
        <w:jc w:val="center"/>
        <w:rPr>
          <w:sz w:val="22"/>
          <w:szCs w:val="22"/>
        </w:rPr>
      </w:pPr>
      <w:r>
        <w:rPr>
          <w:b/>
          <w:bCs/>
          <w:sz w:val="22"/>
          <w:szCs w:val="22"/>
        </w:rPr>
        <w:t xml:space="preserve">MODEL DE </w:t>
      </w:r>
      <w:r w:rsidR="00CD70EE">
        <w:rPr>
          <w:b/>
          <w:bCs/>
          <w:sz w:val="22"/>
          <w:szCs w:val="22"/>
        </w:rPr>
        <w:t>CONTRACTE D’ENCARREGAT DEL TRACTAMENT</w:t>
      </w:r>
    </w:p>
    <w:p w14:paraId="6EA95546" w14:textId="77777777" w:rsidR="00B075DF" w:rsidRDefault="00B075DF" w:rsidP="00B075DF">
      <w:pPr>
        <w:pStyle w:val="Default"/>
        <w:spacing w:line="280" w:lineRule="exact"/>
        <w:jc w:val="both"/>
        <w:rPr>
          <w:sz w:val="22"/>
          <w:szCs w:val="22"/>
        </w:rPr>
      </w:pPr>
    </w:p>
    <w:p w14:paraId="71394BBF" w14:textId="77777777" w:rsidR="007671C1" w:rsidRPr="00BA1F48" w:rsidRDefault="007671C1" w:rsidP="007671C1">
      <w:pPr>
        <w:jc w:val="both"/>
        <w:rPr>
          <w:rFonts w:asciiTheme="minorHAnsi" w:hAnsiTheme="minorHAnsi" w:cstheme="minorHAnsi"/>
          <w:b/>
          <w:sz w:val="24"/>
          <w:szCs w:val="24"/>
        </w:rPr>
      </w:pPr>
    </w:p>
    <w:p w14:paraId="3E1BDF30" w14:textId="77777777" w:rsidR="007671C1" w:rsidRPr="00985715" w:rsidRDefault="007671C1" w:rsidP="00372581">
      <w:pPr>
        <w:jc w:val="center"/>
        <w:rPr>
          <w:rFonts w:ascii="Arial" w:hAnsi="Arial" w:cs="Arial"/>
          <w:b/>
          <w:sz w:val="22"/>
          <w:szCs w:val="22"/>
        </w:rPr>
      </w:pPr>
      <w:r w:rsidRPr="00985715">
        <w:rPr>
          <w:rFonts w:ascii="Arial" w:hAnsi="Arial" w:cs="Arial"/>
          <w:b/>
          <w:sz w:val="22"/>
          <w:szCs w:val="22"/>
        </w:rPr>
        <w:t>REUNITS</w:t>
      </w:r>
    </w:p>
    <w:p w14:paraId="4E4E1791" w14:textId="77777777" w:rsidR="00372581" w:rsidRPr="00985715" w:rsidRDefault="00372581" w:rsidP="00980600">
      <w:pPr>
        <w:jc w:val="both"/>
        <w:rPr>
          <w:rFonts w:ascii="Arial" w:hAnsi="Arial" w:cs="Arial"/>
          <w:b/>
          <w:sz w:val="22"/>
          <w:szCs w:val="22"/>
        </w:rPr>
      </w:pPr>
    </w:p>
    <w:p w14:paraId="24EAFB6E" w14:textId="02D89765" w:rsidR="007671C1" w:rsidRPr="00985715" w:rsidRDefault="007671C1" w:rsidP="00980600">
      <w:pPr>
        <w:jc w:val="both"/>
        <w:rPr>
          <w:rFonts w:ascii="Arial" w:hAnsi="Arial" w:cs="Arial"/>
          <w:sz w:val="22"/>
          <w:szCs w:val="22"/>
        </w:rPr>
      </w:pPr>
      <w:r w:rsidRPr="00985715">
        <w:rPr>
          <w:rFonts w:ascii="Arial" w:hAnsi="Arial" w:cs="Arial"/>
          <w:sz w:val="22"/>
          <w:szCs w:val="22"/>
        </w:rPr>
        <w:t>El Sr.</w:t>
      </w:r>
      <w:r w:rsidR="00A07CEC">
        <w:rPr>
          <w:rFonts w:ascii="Arial" w:hAnsi="Arial" w:cs="Arial"/>
          <w:sz w:val="22"/>
          <w:szCs w:val="22"/>
        </w:rPr>
        <w:t>Rafael Lledó Rodríguez</w:t>
      </w:r>
      <w:r w:rsidRPr="00985715">
        <w:rPr>
          <w:rFonts w:ascii="Arial" w:hAnsi="Arial" w:cs="Arial"/>
          <w:sz w:val="22"/>
          <w:szCs w:val="22"/>
        </w:rPr>
        <w:t xml:space="preserve">, major d’edat, en nom i representació del </w:t>
      </w:r>
      <w:r w:rsidRPr="00985715">
        <w:rPr>
          <w:rFonts w:ascii="Arial" w:hAnsi="Arial" w:cs="Arial"/>
          <w:b/>
          <w:sz w:val="22"/>
          <w:szCs w:val="22"/>
        </w:rPr>
        <w:t>Consorci Sanitari del Maresme</w:t>
      </w:r>
      <w:r w:rsidRPr="00985715">
        <w:rPr>
          <w:rFonts w:ascii="Arial" w:hAnsi="Arial" w:cs="Arial"/>
          <w:sz w:val="22"/>
          <w:szCs w:val="22"/>
        </w:rPr>
        <w:t xml:space="preserve">, en endavant </w:t>
      </w:r>
      <w:r w:rsidRPr="00985715">
        <w:rPr>
          <w:rFonts w:ascii="Arial" w:hAnsi="Arial" w:cs="Arial"/>
          <w:b/>
          <w:sz w:val="22"/>
          <w:szCs w:val="22"/>
        </w:rPr>
        <w:t>CSdM</w:t>
      </w:r>
      <w:r w:rsidRPr="00985715">
        <w:rPr>
          <w:rFonts w:ascii="Arial" w:hAnsi="Arial" w:cs="Arial"/>
          <w:sz w:val="22"/>
          <w:szCs w:val="22"/>
        </w:rPr>
        <w:t xml:space="preserve">, en qualitat de </w:t>
      </w:r>
      <w:r w:rsidR="002A55BC" w:rsidRPr="00985715">
        <w:rPr>
          <w:rFonts w:ascii="Arial" w:hAnsi="Arial" w:cs="Arial"/>
          <w:b/>
          <w:sz w:val="22"/>
          <w:szCs w:val="22"/>
        </w:rPr>
        <w:t>gerent</w:t>
      </w:r>
      <w:r w:rsidRPr="00985715">
        <w:rPr>
          <w:rFonts w:ascii="Arial" w:hAnsi="Arial" w:cs="Arial"/>
          <w:sz w:val="22"/>
          <w:szCs w:val="22"/>
        </w:rPr>
        <w:t xml:space="preserve"> de l’entitat, amb domicili a carretera de Cirera 230, 08304, Mataró proveït de NIF </w:t>
      </w:r>
      <w:r w:rsidRPr="00985715">
        <w:rPr>
          <w:rFonts w:ascii="Arial" w:hAnsi="Arial" w:cs="Arial"/>
          <w:b/>
          <w:sz w:val="22"/>
          <w:szCs w:val="22"/>
        </w:rPr>
        <w:t>Q5856428G</w:t>
      </w:r>
      <w:r w:rsidRPr="00985715">
        <w:rPr>
          <w:rFonts w:ascii="Arial" w:hAnsi="Arial" w:cs="Arial"/>
          <w:sz w:val="22"/>
          <w:szCs w:val="22"/>
        </w:rPr>
        <w:t xml:space="preserve"> i com a </w:t>
      </w:r>
      <w:r w:rsidRPr="00985715">
        <w:rPr>
          <w:rFonts w:ascii="Arial" w:hAnsi="Arial" w:cs="Arial"/>
          <w:sz w:val="22"/>
          <w:szCs w:val="22"/>
          <w:u w:val="single"/>
        </w:rPr>
        <w:t>Responsable del Tractament.</w:t>
      </w:r>
    </w:p>
    <w:p w14:paraId="65BC780F" w14:textId="77777777" w:rsidR="007671C1" w:rsidRPr="00985715" w:rsidRDefault="007671C1" w:rsidP="00980600">
      <w:pPr>
        <w:jc w:val="both"/>
        <w:rPr>
          <w:rFonts w:ascii="Arial" w:hAnsi="Arial" w:cs="Arial"/>
          <w:sz w:val="22"/>
          <w:szCs w:val="22"/>
        </w:rPr>
      </w:pPr>
    </w:p>
    <w:p w14:paraId="0A56D422" w14:textId="77777777" w:rsidR="007671C1" w:rsidRPr="00985715" w:rsidRDefault="007671C1" w:rsidP="00980600">
      <w:pPr>
        <w:jc w:val="both"/>
        <w:rPr>
          <w:rFonts w:ascii="Arial" w:hAnsi="Arial" w:cs="Arial"/>
          <w:sz w:val="22"/>
          <w:szCs w:val="22"/>
        </w:rPr>
      </w:pPr>
      <w:r w:rsidRPr="00985715">
        <w:rPr>
          <w:rFonts w:ascii="Arial" w:hAnsi="Arial" w:cs="Arial"/>
          <w:sz w:val="22"/>
          <w:szCs w:val="22"/>
        </w:rPr>
        <w:t xml:space="preserve">El Sr. </w:t>
      </w:r>
      <w:r w:rsidRPr="00985715">
        <w:rPr>
          <w:rFonts w:ascii="Arial" w:hAnsi="Arial" w:cs="Arial"/>
          <w:b/>
          <w:sz w:val="22"/>
          <w:szCs w:val="22"/>
        </w:rPr>
        <w:t xml:space="preserve">........., </w:t>
      </w:r>
      <w:r w:rsidRPr="00985715">
        <w:rPr>
          <w:rFonts w:ascii="Arial" w:hAnsi="Arial" w:cs="Arial"/>
          <w:sz w:val="22"/>
          <w:szCs w:val="22"/>
        </w:rPr>
        <w:t xml:space="preserve">major d’edat, en nom i representació de ............, en endavant </w:t>
      </w:r>
      <w:r w:rsidRPr="00985715">
        <w:rPr>
          <w:rFonts w:ascii="Arial" w:hAnsi="Arial" w:cs="Arial"/>
          <w:b/>
          <w:sz w:val="22"/>
          <w:szCs w:val="22"/>
        </w:rPr>
        <w:t>Entitat_ET</w:t>
      </w:r>
      <w:r w:rsidRPr="00985715">
        <w:rPr>
          <w:rFonts w:ascii="Arial" w:hAnsi="Arial" w:cs="Arial"/>
          <w:sz w:val="22"/>
          <w:szCs w:val="22"/>
        </w:rPr>
        <w:t xml:space="preserve"> en qualitat de  . ........., amb domicili a .......,  .......  amb NIF/CIF  .......... i  com a Encarregat de Tractament. </w:t>
      </w:r>
    </w:p>
    <w:p w14:paraId="4014D96B" w14:textId="77777777" w:rsidR="009A2A0C" w:rsidRPr="00985715" w:rsidRDefault="009A2A0C" w:rsidP="00980600">
      <w:pPr>
        <w:jc w:val="both"/>
        <w:rPr>
          <w:rFonts w:ascii="Arial" w:hAnsi="Arial" w:cs="Arial"/>
          <w:sz w:val="22"/>
          <w:szCs w:val="22"/>
        </w:rPr>
      </w:pPr>
    </w:p>
    <w:p w14:paraId="7AE5B921"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i</w:t>
      </w:r>
    </w:p>
    <w:p w14:paraId="59FC3055"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ACORDEN</w:t>
      </w:r>
    </w:p>
    <w:p w14:paraId="3AD704C5" w14:textId="77777777" w:rsidR="00985715" w:rsidRPr="00985715" w:rsidRDefault="00985715" w:rsidP="00980600">
      <w:pPr>
        <w:jc w:val="both"/>
        <w:rPr>
          <w:rFonts w:ascii="Arial" w:hAnsi="Arial" w:cs="Arial"/>
          <w:b/>
          <w:sz w:val="22"/>
          <w:szCs w:val="22"/>
        </w:rPr>
      </w:pPr>
    </w:p>
    <w:p w14:paraId="65DED5E0"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1. Objecte de l’encàrrec del tractament</w:t>
      </w:r>
    </w:p>
    <w:p w14:paraId="30BFEA30" w14:textId="77777777" w:rsidR="00985715" w:rsidRPr="00985715" w:rsidRDefault="00985715" w:rsidP="00980600">
      <w:pPr>
        <w:jc w:val="both"/>
        <w:rPr>
          <w:rFonts w:ascii="Arial" w:hAnsi="Arial" w:cs="Arial"/>
          <w:sz w:val="22"/>
          <w:szCs w:val="22"/>
        </w:rPr>
      </w:pPr>
    </w:p>
    <w:p w14:paraId="4D87F7EC" w14:textId="69A39C99"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Mitjançant aquestes clàusules s’habilita l’entitat </w:t>
      </w:r>
      <w:r w:rsidRPr="00985715">
        <w:rPr>
          <w:rFonts w:ascii="Arial" w:hAnsi="Arial" w:cs="Arial"/>
          <w:b/>
          <w:color w:val="000000" w:themeColor="text1"/>
          <w:sz w:val="22"/>
          <w:szCs w:val="22"/>
        </w:rPr>
        <w:t>Entitat_ET</w:t>
      </w:r>
      <w:r w:rsidRPr="00985715">
        <w:rPr>
          <w:rFonts w:ascii="Arial" w:hAnsi="Arial" w:cs="Arial"/>
          <w:sz w:val="22"/>
          <w:szCs w:val="22"/>
        </w:rPr>
        <w:t xml:space="preserve">, encarregada del tractament, per tractar per compte del </w:t>
      </w:r>
      <w:r w:rsidRPr="00F871EF">
        <w:rPr>
          <w:rFonts w:ascii="Arial" w:hAnsi="Arial" w:cs="Arial"/>
          <w:sz w:val="22"/>
          <w:szCs w:val="22"/>
        </w:rPr>
        <w:t>CSdM</w:t>
      </w:r>
      <w:r w:rsidRPr="00985715">
        <w:rPr>
          <w:rFonts w:ascii="Arial" w:hAnsi="Arial" w:cs="Arial"/>
          <w:sz w:val="22"/>
          <w:szCs w:val="22"/>
        </w:rPr>
        <w:t>, responsable del tractament, les dades de caràcter personal necessàries per prestar el</w:t>
      </w:r>
      <w:r w:rsidR="00F871EF">
        <w:rPr>
          <w:rFonts w:ascii="Arial" w:hAnsi="Arial" w:cs="Arial"/>
          <w:sz w:val="22"/>
          <w:szCs w:val="22"/>
        </w:rPr>
        <w:t xml:space="preserve"> </w:t>
      </w:r>
      <w:r w:rsidR="00AC455A" w:rsidRPr="00AC455A">
        <w:rPr>
          <w:rFonts w:ascii="Arial" w:hAnsi="Arial" w:cs="Arial"/>
          <w:sz w:val="22"/>
          <w:szCs w:val="22"/>
        </w:rPr>
        <w:t>servei de dosimetria personal pels professionals sanitaris del Consorci Sanitari del Maresme.</w:t>
      </w:r>
    </w:p>
    <w:p w14:paraId="743EF352" w14:textId="77777777" w:rsidR="00F871EF" w:rsidRDefault="00F871EF" w:rsidP="00980600">
      <w:pPr>
        <w:jc w:val="both"/>
        <w:rPr>
          <w:rFonts w:ascii="Arial" w:hAnsi="Arial" w:cs="Arial"/>
          <w:b/>
          <w:sz w:val="22"/>
          <w:szCs w:val="22"/>
        </w:rPr>
      </w:pPr>
    </w:p>
    <w:p w14:paraId="2E0981C8" w14:textId="77777777" w:rsidR="00985715" w:rsidRDefault="00985715" w:rsidP="00980600">
      <w:pPr>
        <w:jc w:val="both"/>
        <w:rPr>
          <w:rFonts w:ascii="Arial" w:hAnsi="Arial" w:cs="Arial"/>
          <w:b/>
          <w:i/>
          <w:sz w:val="22"/>
          <w:szCs w:val="22"/>
        </w:rPr>
      </w:pPr>
      <w:r w:rsidRPr="00985715">
        <w:rPr>
          <w:rFonts w:ascii="Arial" w:hAnsi="Arial" w:cs="Arial"/>
          <w:b/>
          <w:sz w:val="22"/>
          <w:szCs w:val="22"/>
        </w:rPr>
        <w:t xml:space="preserve">El tractament consistirà en: </w:t>
      </w:r>
      <w:r w:rsidRPr="00985715">
        <w:rPr>
          <w:rFonts w:ascii="Arial" w:hAnsi="Arial" w:cs="Arial"/>
          <w:b/>
          <w:i/>
          <w:sz w:val="22"/>
          <w:szCs w:val="22"/>
        </w:rPr>
        <w:t xml:space="preserve"> </w:t>
      </w:r>
    </w:p>
    <w:p w14:paraId="3DC4AC33" w14:textId="77777777" w:rsidR="0069567E" w:rsidRPr="00985715" w:rsidRDefault="0069567E" w:rsidP="00980600">
      <w:pPr>
        <w:jc w:val="both"/>
        <w:rPr>
          <w:rFonts w:ascii="Arial" w:hAnsi="Arial" w:cs="Arial"/>
          <w:b/>
          <w:i/>
          <w:sz w:val="22"/>
          <w:szCs w:val="22"/>
        </w:rPr>
      </w:pPr>
    </w:p>
    <w:p w14:paraId="3D0EF280" w14:textId="77777777" w:rsidR="00985715" w:rsidRPr="001A2D69" w:rsidRDefault="00985715" w:rsidP="001A2D69">
      <w:pPr>
        <w:jc w:val="both"/>
        <w:rPr>
          <w:rFonts w:ascii="Arial" w:hAnsi="Arial" w:cs="Arial"/>
          <w:sz w:val="22"/>
          <w:szCs w:val="22"/>
          <w:highlight w:val="yellow"/>
        </w:rPr>
      </w:pPr>
    </w:p>
    <w:p w14:paraId="0179E767"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Concreció dels tractaments a realitzar:</w:t>
      </w:r>
    </w:p>
    <w:p w14:paraId="3CAF1829" w14:textId="77777777" w:rsidR="00985715" w:rsidRPr="00985715" w:rsidRDefault="00985715" w:rsidP="00980600">
      <w:pPr>
        <w:jc w:val="both"/>
        <w:rPr>
          <w:rFonts w:ascii="Arial" w:hAnsi="Arial" w:cs="Arial"/>
          <w:sz w:val="22"/>
          <w:szCs w:val="22"/>
        </w:rPr>
      </w:pPr>
    </w:p>
    <w:p w14:paraId="243EAA26" w14:textId="53761DF9" w:rsidR="00985715" w:rsidRPr="00985715" w:rsidRDefault="00836C9F" w:rsidP="00980600">
      <w:pPr>
        <w:jc w:val="both"/>
        <w:rPr>
          <w:rFonts w:ascii="Arial" w:hAnsi="Arial" w:cs="Arial"/>
          <w:sz w:val="22"/>
          <w:szCs w:val="22"/>
        </w:rPr>
      </w:pPr>
      <w:r>
        <w:rPr>
          <w:rFonts w:ascii="Arial" w:hAnsi="Arial" w:cs="Arial"/>
          <w:sz w:val="22"/>
          <w:szCs w:val="22"/>
        </w:rPr>
        <w:t>Si</w:t>
      </w:r>
      <w:r w:rsidR="001A2D69">
        <w:rPr>
          <w:rFonts w:ascii="Arial" w:hAnsi="Arial" w:cs="Arial"/>
          <w:sz w:val="22"/>
          <w:szCs w:val="22"/>
        </w:rPr>
        <w:tab/>
        <w:t>Recollida</w:t>
      </w:r>
      <w:r w:rsidR="001A2D69">
        <w:rPr>
          <w:rFonts w:ascii="Arial" w:hAnsi="Arial" w:cs="Arial"/>
          <w:sz w:val="22"/>
          <w:szCs w:val="22"/>
        </w:rPr>
        <w:tab/>
      </w:r>
      <w:r w:rsidR="001A2D69">
        <w:rPr>
          <w:rFonts w:ascii="Arial" w:hAnsi="Arial" w:cs="Arial"/>
          <w:sz w:val="22"/>
          <w:szCs w:val="22"/>
        </w:rPr>
        <w:tab/>
        <w:t xml:space="preserve">      </w:t>
      </w:r>
      <w:r w:rsidR="001A2D69">
        <w:rPr>
          <w:rFonts w:ascii="Arial" w:hAnsi="Arial" w:cs="Arial"/>
          <w:sz w:val="22"/>
          <w:szCs w:val="22"/>
        </w:rPr>
        <w:tab/>
      </w:r>
      <w:r>
        <w:rPr>
          <w:rFonts w:ascii="Arial" w:hAnsi="Arial" w:cs="Arial"/>
          <w:sz w:val="22"/>
          <w:szCs w:val="22"/>
        </w:rPr>
        <w:t>Si</w:t>
      </w:r>
      <w:r w:rsidR="00985715" w:rsidRPr="00985715">
        <w:rPr>
          <w:rFonts w:ascii="Arial" w:hAnsi="Arial" w:cs="Arial"/>
          <w:sz w:val="22"/>
          <w:szCs w:val="22"/>
        </w:rPr>
        <w:tab/>
        <w:t xml:space="preserve">Registre      </w:t>
      </w:r>
    </w:p>
    <w:p w14:paraId="13123D2A" w14:textId="7568B8C3" w:rsidR="00985715" w:rsidRPr="00985715" w:rsidRDefault="00836C9F" w:rsidP="00980600">
      <w:pPr>
        <w:jc w:val="both"/>
        <w:rPr>
          <w:rFonts w:ascii="Arial" w:hAnsi="Arial" w:cs="Arial"/>
          <w:sz w:val="22"/>
          <w:szCs w:val="22"/>
        </w:rPr>
      </w:pPr>
      <w:r>
        <w:rPr>
          <w:rFonts w:ascii="Arial" w:hAnsi="Arial" w:cs="Arial"/>
          <w:sz w:val="22"/>
          <w:szCs w:val="22"/>
        </w:rPr>
        <w:t>Si</w:t>
      </w:r>
      <w:r w:rsidR="001A2D69">
        <w:rPr>
          <w:rFonts w:ascii="Arial" w:hAnsi="Arial" w:cs="Arial"/>
          <w:sz w:val="22"/>
          <w:szCs w:val="22"/>
        </w:rPr>
        <w:tab/>
        <w:t>Estructuració</w:t>
      </w:r>
      <w:r w:rsidR="001A2D69">
        <w:rPr>
          <w:rFonts w:ascii="Arial" w:hAnsi="Arial" w:cs="Arial"/>
          <w:sz w:val="22"/>
          <w:szCs w:val="22"/>
        </w:rPr>
        <w:tab/>
      </w:r>
      <w:r w:rsidR="001A2D69">
        <w:rPr>
          <w:rFonts w:ascii="Arial" w:hAnsi="Arial" w:cs="Arial"/>
          <w:sz w:val="22"/>
          <w:szCs w:val="22"/>
        </w:rPr>
        <w:tab/>
      </w:r>
      <w:r w:rsidR="001A2D69">
        <w:rPr>
          <w:rFonts w:ascii="Arial" w:hAnsi="Arial" w:cs="Arial"/>
          <w:sz w:val="22"/>
          <w:szCs w:val="22"/>
        </w:rPr>
        <w:tab/>
        <w:t>No</w:t>
      </w:r>
      <w:r w:rsidR="00985715" w:rsidRPr="00985715">
        <w:rPr>
          <w:rFonts w:ascii="Arial" w:hAnsi="Arial" w:cs="Arial"/>
          <w:sz w:val="22"/>
          <w:szCs w:val="22"/>
        </w:rPr>
        <w:tab/>
        <w:t>Modificació</w:t>
      </w:r>
    </w:p>
    <w:p w14:paraId="3DC12111"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Conservació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Extracció</w:t>
      </w:r>
    </w:p>
    <w:p w14:paraId="351E547B" w14:textId="4D8512D7" w:rsidR="00985715" w:rsidRPr="00985715" w:rsidRDefault="00836C9F" w:rsidP="00980600">
      <w:pPr>
        <w:jc w:val="both"/>
        <w:rPr>
          <w:rFonts w:ascii="Arial" w:hAnsi="Arial" w:cs="Arial"/>
          <w:sz w:val="22"/>
          <w:szCs w:val="22"/>
        </w:rPr>
      </w:pPr>
      <w:r>
        <w:rPr>
          <w:rFonts w:ascii="Arial" w:hAnsi="Arial" w:cs="Arial"/>
          <w:sz w:val="22"/>
          <w:szCs w:val="22"/>
        </w:rPr>
        <w:t>No</w:t>
      </w:r>
      <w:r w:rsidR="00985715" w:rsidRPr="00985715">
        <w:rPr>
          <w:rFonts w:ascii="Arial" w:hAnsi="Arial" w:cs="Arial"/>
          <w:sz w:val="22"/>
          <w:szCs w:val="22"/>
        </w:rPr>
        <w:tab/>
        <w:t>Consulta</w:t>
      </w:r>
      <w:r w:rsidR="00985715" w:rsidRPr="00985715">
        <w:rPr>
          <w:rFonts w:ascii="Arial" w:hAnsi="Arial" w:cs="Arial"/>
          <w:sz w:val="22"/>
          <w:szCs w:val="22"/>
        </w:rPr>
        <w:tab/>
      </w:r>
      <w:r w:rsidR="00985715" w:rsidRPr="00985715">
        <w:rPr>
          <w:rFonts w:ascii="Arial" w:hAnsi="Arial" w:cs="Arial"/>
          <w:sz w:val="22"/>
          <w:szCs w:val="22"/>
        </w:rPr>
        <w:tab/>
      </w:r>
      <w:r w:rsidR="00985715" w:rsidRPr="00985715">
        <w:rPr>
          <w:rFonts w:ascii="Arial" w:hAnsi="Arial" w:cs="Arial"/>
          <w:sz w:val="22"/>
          <w:szCs w:val="22"/>
        </w:rPr>
        <w:tab/>
        <w:t>No</w:t>
      </w:r>
      <w:r w:rsidR="00985715" w:rsidRPr="00985715">
        <w:rPr>
          <w:rFonts w:ascii="Arial" w:hAnsi="Arial" w:cs="Arial"/>
          <w:sz w:val="22"/>
          <w:szCs w:val="22"/>
        </w:rPr>
        <w:tab/>
        <w:t>Comunicació per transmissió</w:t>
      </w:r>
    </w:p>
    <w:p w14:paraId="679BBB36"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Difusió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Interconnexió</w:t>
      </w:r>
    </w:p>
    <w:p w14:paraId="5C6A0039"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Acarament</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Limitació</w:t>
      </w:r>
    </w:p>
    <w:p w14:paraId="69978357"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Supressió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Destrucció</w:t>
      </w:r>
    </w:p>
    <w:p w14:paraId="74968B60"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Comunicació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Altres .........</w:t>
      </w:r>
    </w:p>
    <w:p w14:paraId="4E6DDBDC" w14:textId="77777777" w:rsidR="00985715" w:rsidRPr="00985715" w:rsidRDefault="00985715" w:rsidP="00980600">
      <w:pPr>
        <w:jc w:val="both"/>
        <w:rPr>
          <w:rFonts w:ascii="Arial" w:hAnsi="Arial" w:cs="Arial"/>
          <w:sz w:val="22"/>
          <w:szCs w:val="22"/>
          <w:highlight w:val="yellow"/>
        </w:rPr>
      </w:pPr>
    </w:p>
    <w:p w14:paraId="679855AB" w14:textId="77777777" w:rsidR="00985715" w:rsidRPr="00985715" w:rsidRDefault="00985715" w:rsidP="00980600">
      <w:pPr>
        <w:jc w:val="both"/>
        <w:rPr>
          <w:rFonts w:ascii="Arial" w:hAnsi="Arial" w:cs="Arial"/>
          <w:sz w:val="22"/>
          <w:szCs w:val="22"/>
        </w:rPr>
      </w:pPr>
    </w:p>
    <w:p w14:paraId="5A1B7DA7"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2. Identificació de la informació afectada</w:t>
      </w:r>
    </w:p>
    <w:p w14:paraId="6BB04529"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Per executar les prestacions derivades del compliment de l’objecte d’aquest encàrrec, l’entitat </w:t>
      </w:r>
      <w:r w:rsidRPr="00985715">
        <w:rPr>
          <w:rFonts w:ascii="Arial" w:hAnsi="Arial" w:cs="Arial"/>
          <w:b/>
          <w:sz w:val="22"/>
          <w:szCs w:val="22"/>
        </w:rPr>
        <w:t>CSdM</w:t>
      </w:r>
      <w:r w:rsidRPr="00985715">
        <w:rPr>
          <w:rFonts w:ascii="Arial" w:hAnsi="Arial" w:cs="Arial"/>
          <w:sz w:val="22"/>
          <w:szCs w:val="22"/>
        </w:rPr>
        <w:t xml:space="preserve">, responsable del tractament, posa a disposició de l’entitat </w:t>
      </w:r>
      <w:r w:rsidRPr="00985715">
        <w:rPr>
          <w:rFonts w:ascii="Arial" w:hAnsi="Arial" w:cs="Arial"/>
          <w:b/>
          <w:color w:val="000000" w:themeColor="text1"/>
          <w:sz w:val="22"/>
          <w:szCs w:val="22"/>
        </w:rPr>
        <w:t xml:space="preserve">Entitat_ET, </w:t>
      </w:r>
      <w:r w:rsidRPr="00985715">
        <w:rPr>
          <w:rFonts w:ascii="Arial" w:hAnsi="Arial" w:cs="Arial"/>
          <w:sz w:val="22"/>
          <w:szCs w:val="22"/>
        </w:rPr>
        <w:t xml:space="preserve"> encarregada del tractament, la informació que es descriu a continuació:  </w:t>
      </w:r>
    </w:p>
    <w:p w14:paraId="645A1966" w14:textId="77777777" w:rsidR="00985715" w:rsidRDefault="00985715" w:rsidP="00980600">
      <w:pPr>
        <w:ind w:left="284"/>
        <w:jc w:val="both"/>
        <w:rPr>
          <w:rFonts w:ascii="Arial" w:hAnsi="Arial" w:cs="Arial"/>
          <w:b/>
          <w:sz w:val="22"/>
          <w:szCs w:val="22"/>
        </w:rPr>
      </w:pPr>
    </w:p>
    <w:p w14:paraId="6F8D4048" w14:textId="77777777" w:rsidR="00A87C59" w:rsidRDefault="00A87C59" w:rsidP="00980600">
      <w:pPr>
        <w:ind w:left="284"/>
        <w:jc w:val="both"/>
        <w:rPr>
          <w:rFonts w:ascii="Arial" w:hAnsi="Arial" w:cs="Arial"/>
          <w:b/>
          <w:sz w:val="22"/>
          <w:szCs w:val="22"/>
        </w:rPr>
      </w:pPr>
    </w:p>
    <w:p w14:paraId="18E80F62" w14:textId="77777777" w:rsidR="00A87C59" w:rsidRPr="00985715" w:rsidRDefault="00A87C59" w:rsidP="00980600">
      <w:pPr>
        <w:ind w:left="284"/>
        <w:jc w:val="both"/>
        <w:rPr>
          <w:rFonts w:ascii="Arial" w:hAnsi="Arial" w:cs="Arial"/>
          <w:b/>
          <w:sz w:val="22"/>
          <w:szCs w:val="22"/>
        </w:rPr>
      </w:pPr>
    </w:p>
    <w:p w14:paraId="19A2D495" w14:textId="77777777" w:rsidR="00985715" w:rsidRPr="00985715" w:rsidRDefault="00985715" w:rsidP="00980600">
      <w:pPr>
        <w:jc w:val="both"/>
        <w:rPr>
          <w:rFonts w:ascii="Arial" w:hAnsi="Arial" w:cs="Arial"/>
          <w:sz w:val="22"/>
          <w:szCs w:val="22"/>
          <w:highlight w:val="yellow"/>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
        <w:gridCol w:w="3492"/>
        <w:gridCol w:w="363"/>
        <w:gridCol w:w="4193"/>
      </w:tblGrid>
      <w:tr w:rsidR="00985715" w:rsidRPr="00985715" w14:paraId="2E2720C4" w14:textId="77777777" w:rsidTr="00062735">
        <w:tc>
          <w:tcPr>
            <w:tcW w:w="8363" w:type="dxa"/>
            <w:gridSpan w:val="4"/>
          </w:tcPr>
          <w:p w14:paraId="16C21187" w14:textId="77777777" w:rsidR="00985715" w:rsidRPr="00985715" w:rsidRDefault="00985715" w:rsidP="00980600">
            <w:pPr>
              <w:pStyle w:val="Textolegal"/>
              <w:numPr>
                <w:ilvl w:val="0"/>
                <w:numId w:val="15"/>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Finalitat del tractament</w:t>
            </w:r>
          </w:p>
        </w:tc>
      </w:tr>
      <w:tr w:rsidR="00985715" w:rsidRPr="00985715" w14:paraId="15226696" w14:textId="77777777" w:rsidTr="00062735">
        <w:tc>
          <w:tcPr>
            <w:tcW w:w="317" w:type="dxa"/>
          </w:tcPr>
          <w:p w14:paraId="2E20C5F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3A564DA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de nòmines</w:t>
            </w:r>
          </w:p>
        </w:tc>
        <w:tc>
          <w:tcPr>
            <w:tcW w:w="284" w:type="dxa"/>
          </w:tcPr>
          <w:p w14:paraId="1BED9B6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056F2D1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Enviament de comunicacions electròniques</w:t>
            </w:r>
          </w:p>
        </w:tc>
      </w:tr>
      <w:tr w:rsidR="00985715" w:rsidRPr="00985715" w14:paraId="0BCF29D2" w14:textId="77777777" w:rsidTr="00062735">
        <w:tc>
          <w:tcPr>
            <w:tcW w:w="317" w:type="dxa"/>
          </w:tcPr>
          <w:p w14:paraId="63C6530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4A6CC2E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Selecció de personal</w:t>
            </w:r>
          </w:p>
        </w:tc>
        <w:tc>
          <w:tcPr>
            <w:tcW w:w="284" w:type="dxa"/>
          </w:tcPr>
          <w:p w14:paraId="497F20E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2D1EA5E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 xml:space="preserve">Destrucció informació i/o documentació </w:t>
            </w:r>
          </w:p>
        </w:tc>
      </w:tr>
      <w:tr w:rsidR="00985715" w:rsidRPr="00985715" w14:paraId="039EDF33" w14:textId="77777777" w:rsidTr="00062735">
        <w:tc>
          <w:tcPr>
            <w:tcW w:w="317" w:type="dxa"/>
          </w:tcPr>
          <w:p w14:paraId="258418C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57B7930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Formació</w:t>
            </w:r>
          </w:p>
        </w:tc>
        <w:tc>
          <w:tcPr>
            <w:tcW w:w="284" w:type="dxa"/>
          </w:tcPr>
          <w:p w14:paraId="3890AD1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214C352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Transport i emmagatzematge d’informació i/o documentació</w:t>
            </w:r>
          </w:p>
        </w:tc>
      </w:tr>
      <w:tr w:rsidR="00985715" w:rsidRPr="00985715" w14:paraId="5796E734" w14:textId="77777777" w:rsidTr="00062735">
        <w:tc>
          <w:tcPr>
            <w:tcW w:w="317" w:type="dxa"/>
          </w:tcPr>
          <w:p w14:paraId="00E5617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7AD83BE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administrativa de pacients i dades de contacte dels familiars</w:t>
            </w:r>
          </w:p>
        </w:tc>
        <w:tc>
          <w:tcPr>
            <w:tcW w:w="284" w:type="dxa"/>
          </w:tcPr>
          <w:p w14:paraId="547F504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3336C7A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Enquestes de satisfacció i/o qualitat del servei</w:t>
            </w:r>
          </w:p>
        </w:tc>
      </w:tr>
      <w:tr w:rsidR="00985715" w:rsidRPr="00985715" w14:paraId="405664FE" w14:textId="77777777" w:rsidTr="00062735">
        <w:tc>
          <w:tcPr>
            <w:tcW w:w="317" w:type="dxa"/>
          </w:tcPr>
          <w:p w14:paraId="533087F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07DBD80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clínica dels pacients</w:t>
            </w:r>
          </w:p>
        </w:tc>
        <w:tc>
          <w:tcPr>
            <w:tcW w:w="284" w:type="dxa"/>
          </w:tcPr>
          <w:p w14:paraId="17FC71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4A8A8D2A"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fiscal i/o administrativa de les donacions</w:t>
            </w:r>
          </w:p>
        </w:tc>
      </w:tr>
      <w:tr w:rsidR="00985715" w:rsidRPr="00985715" w14:paraId="2B2B76D8" w14:textId="77777777" w:rsidTr="00062735">
        <w:tc>
          <w:tcPr>
            <w:tcW w:w="317" w:type="dxa"/>
          </w:tcPr>
          <w:p w14:paraId="4D6D2AD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7011F17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Prevenció riscos laborals</w:t>
            </w:r>
          </w:p>
        </w:tc>
        <w:tc>
          <w:tcPr>
            <w:tcW w:w="284" w:type="dxa"/>
          </w:tcPr>
          <w:p w14:paraId="7B686CB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X</w:t>
            </w:r>
          </w:p>
        </w:tc>
        <w:tc>
          <w:tcPr>
            <w:tcW w:w="4234" w:type="dxa"/>
          </w:tcPr>
          <w:p w14:paraId="7020960E" w14:textId="35B5DAC2"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r w:rsidR="001A2D69">
              <w:rPr>
                <w:rFonts w:ascii="Arial" w:hAnsi="Arial" w:cs="Arial"/>
                <w:color w:val="000000"/>
                <w:sz w:val="22"/>
                <w:szCs w:val="22"/>
                <w:lang w:val="ca-ES"/>
              </w:rPr>
              <w:t>: dades identificatives dels</w:t>
            </w:r>
            <w:r w:rsidR="008862D3">
              <w:rPr>
                <w:rFonts w:ascii="Arial" w:hAnsi="Arial" w:cs="Arial"/>
                <w:color w:val="000000"/>
                <w:sz w:val="22"/>
                <w:szCs w:val="22"/>
                <w:lang w:val="ca-ES"/>
              </w:rPr>
              <w:t xml:space="preserve"> professionals que intervenen en la realització de les proves</w:t>
            </w:r>
            <w:r w:rsidR="00836C9F">
              <w:rPr>
                <w:rFonts w:ascii="Arial" w:hAnsi="Arial" w:cs="Arial"/>
                <w:color w:val="000000"/>
                <w:sz w:val="22"/>
                <w:szCs w:val="22"/>
                <w:lang w:val="ca-ES"/>
              </w:rPr>
              <w:t xml:space="preserve"> i el valor de dosimetria de la prova</w:t>
            </w:r>
            <w:r w:rsidR="001A2D69">
              <w:rPr>
                <w:rFonts w:ascii="Arial" w:hAnsi="Arial" w:cs="Arial"/>
                <w:color w:val="000000"/>
                <w:sz w:val="22"/>
                <w:szCs w:val="22"/>
                <w:lang w:val="ca-ES"/>
              </w:rPr>
              <w:t xml:space="preserve"> </w:t>
            </w:r>
          </w:p>
          <w:p w14:paraId="2D29799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r w:rsidR="00985715" w:rsidRPr="00985715" w14:paraId="558DF44A" w14:textId="77777777" w:rsidTr="00062735">
        <w:tc>
          <w:tcPr>
            <w:tcW w:w="317" w:type="dxa"/>
          </w:tcPr>
          <w:p w14:paraId="3D7B0B2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346759A4"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Atenció religiosa</w:t>
            </w:r>
          </w:p>
        </w:tc>
        <w:tc>
          <w:tcPr>
            <w:tcW w:w="284" w:type="dxa"/>
          </w:tcPr>
          <w:p w14:paraId="7BE6C23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5EB4B4E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bl>
    <w:p w14:paraId="41E18EF4" w14:textId="77777777" w:rsidR="00985715" w:rsidRPr="00985715" w:rsidRDefault="00985715" w:rsidP="00980600">
      <w:pPr>
        <w:jc w:val="both"/>
        <w:rPr>
          <w:rFonts w:ascii="Arial" w:hAnsi="Arial" w:cs="Arial"/>
          <w:sz w:val="22"/>
          <w:szCs w:val="22"/>
        </w:rPr>
      </w:pPr>
    </w:p>
    <w:p w14:paraId="0535F8D7" w14:textId="77777777" w:rsidR="00985715" w:rsidRPr="00985715" w:rsidRDefault="00985715" w:rsidP="00980600">
      <w:pPr>
        <w:jc w:val="both"/>
        <w:rPr>
          <w:rFonts w:ascii="Arial" w:hAnsi="Arial" w:cs="Arial"/>
          <w:sz w:val="22"/>
          <w:szCs w:val="22"/>
        </w:rPr>
      </w:pPr>
    </w:p>
    <w:p w14:paraId="02980D8D" w14:textId="77777777" w:rsidR="00985715" w:rsidRPr="00985715" w:rsidRDefault="00985715" w:rsidP="00980600">
      <w:pPr>
        <w:jc w:val="both"/>
        <w:rPr>
          <w:rFonts w:ascii="Arial" w:hAnsi="Arial" w:cs="Arial"/>
          <w:sz w:val="22"/>
          <w:szCs w:val="22"/>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511"/>
        <w:gridCol w:w="283"/>
        <w:gridCol w:w="4206"/>
      </w:tblGrid>
      <w:tr w:rsidR="00985715" w:rsidRPr="00985715" w14:paraId="79946152" w14:textId="77777777" w:rsidTr="00062735">
        <w:tc>
          <w:tcPr>
            <w:tcW w:w="8363" w:type="dxa"/>
            <w:gridSpan w:val="4"/>
          </w:tcPr>
          <w:p w14:paraId="1E4C8B9A" w14:textId="77777777" w:rsidR="00985715" w:rsidRPr="00985715" w:rsidRDefault="00985715" w:rsidP="00980600">
            <w:pPr>
              <w:pStyle w:val="Textolegal"/>
              <w:numPr>
                <w:ilvl w:val="0"/>
                <w:numId w:val="14"/>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Tipologia de dades</w:t>
            </w:r>
          </w:p>
        </w:tc>
      </w:tr>
      <w:tr w:rsidR="00985715" w:rsidRPr="00985715" w14:paraId="130A90B0" w14:textId="77777777" w:rsidTr="00062735">
        <w:tc>
          <w:tcPr>
            <w:tcW w:w="283" w:type="dxa"/>
          </w:tcPr>
          <w:p w14:paraId="4C66777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r w:rsidRPr="00985715">
              <w:rPr>
                <w:rFonts w:ascii="Arial" w:hAnsi="Arial" w:cs="Arial"/>
                <w:color w:val="000000"/>
                <w:sz w:val="22"/>
                <w:szCs w:val="22"/>
              </w:rPr>
              <w:t>X</w:t>
            </w:r>
          </w:p>
        </w:tc>
        <w:tc>
          <w:tcPr>
            <w:tcW w:w="3544" w:type="dxa"/>
          </w:tcPr>
          <w:p w14:paraId="12028AB8" w14:textId="43A5CCB0"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identificatives</w:t>
            </w:r>
            <w:r w:rsidR="008862D3">
              <w:rPr>
                <w:rFonts w:ascii="Arial" w:hAnsi="Arial" w:cs="Arial"/>
                <w:color w:val="000000"/>
                <w:sz w:val="22"/>
                <w:szCs w:val="22"/>
                <w:lang w:val="ca-ES"/>
              </w:rPr>
              <w:t xml:space="preserve"> (nom i cognoms i valor de dosimetria</w:t>
            </w:r>
          </w:p>
        </w:tc>
        <w:tc>
          <w:tcPr>
            <w:tcW w:w="284" w:type="dxa"/>
          </w:tcPr>
          <w:p w14:paraId="069070F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6E49749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d’ocupació laboral</w:t>
            </w:r>
          </w:p>
        </w:tc>
      </w:tr>
      <w:tr w:rsidR="00985715" w:rsidRPr="00985715" w14:paraId="77079828" w14:textId="77777777" w:rsidTr="00062735">
        <w:tc>
          <w:tcPr>
            <w:tcW w:w="283" w:type="dxa"/>
          </w:tcPr>
          <w:p w14:paraId="175D5C8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3B3371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salut</w:t>
            </w:r>
          </w:p>
        </w:tc>
        <w:tc>
          <w:tcPr>
            <w:tcW w:w="284" w:type="dxa"/>
          </w:tcPr>
          <w:p w14:paraId="3D54CF2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799C2A1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econòmic-financeres i d’assegurances</w:t>
            </w:r>
          </w:p>
        </w:tc>
      </w:tr>
      <w:tr w:rsidR="00985715" w:rsidRPr="00985715" w14:paraId="0276CDF3" w14:textId="77777777" w:rsidTr="00062735">
        <w:tc>
          <w:tcPr>
            <w:tcW w:w="283" w:type="dxa"/>
          </w:tcPr>
          <w:p w14:paraId="796534A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3AA11FAA"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relatives a infraccions o sancions penals</w:t>
            </w:r>
          </w:p>
        </w:tc>
        <w:tc>
          <w:tcPr>
            <w:tcW w:w="284" w:type="dxa"/>
          </w:tcPr>
          <w:p w14:paraId="52489D7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46CEB15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Dades relatives a transaccions de béns i serveis</w:t>
            </w:r>
          </w:p>
        </w:tc>
      </w:tr>
      <w:tr w:rsidR="00985715" w:rsidRPr="00985715" w14:paraId="05F0E052" w14:textId="77777777" w:rsidTr="00062735">
        <w:tc>
          <w:tcPr>
            <w:tcW w:w="283" w:type="dxa"/>
          </w:tcPr>
          <w:p w14:paraId="22C7873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en-GB"/>
              </w:rPr>
            </w:pPr>
          </w:p>
        </w:tc>
        <w:tc>
          <w:tcPr>
            <w:tcW w:w="3544" w:type="dxa"/>
          </w:tcPr>
          <w:p w14:paraId="5B9C368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característiques personals</w:t>
            </w:r>
          </w:p>
        </w:tc>
        <w:tc>
          <w:tcPr>
            <w:tcW w:w="284" w:type="dxa"/>
          </w:tcPr>
          <w:p w14:paraId="12E5DF0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17AA93B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Informació comercial</w:t>
            </w:r>
          </w:p>
        </w:tc>
      </w:tr>
      <w:tr w:rsidR="00985715" w:rsidRPr="00985715" w14:paraId="343291E6" w14:textId="77777777" w:rsidTr="00062735">
        <w:tc>
          <w:tcPr>
            <w:tcW w:w="283" w:type="dxa"/>
          </w:tcPr>
          <w:p w14:paraId="04DA564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472D7767"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circumstàncies socials</w:t>
            </w:r>
          </w:p>
        </w:tc>
        <w:tc>
          <w:tcPr>
            <w:tcW w:w="284" w:type="dxa"/>
          </w:tcPr>
          <w:p w14:paraId="364A836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63A10B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biomètriques</w:t>
            </w:r>
          </w:p>
        </w:tc>
      </w:tr>
      <w:tr w:rsidR="00985715" w:rsidRPr="00985715" w14:paraId="4633D689" w14:textId="77777777" w:rsidTr="00062735">
        <w:tc>
          <w:tcPr>
            <w:tcW w:w="283" w:type="dxa"/>
          </w:tcPr>
          <w:p w14:paraId="1313EEA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EB7958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acadèmiques i professionals</w:t>
            </w:r>
          </w:p>
        </w:tc>
        <w:tc>
          <w:tcPr>
            <w:tcW w:w="284" w:type="dxa"/>
          </w:tcPr>
          <w:p w14:paraId="63EFFE2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08F551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Religió o conviccions filosòfiques</w:t>
            </w:r>
          </w:p>
        </w:tc>
      </w:tr>
      <w:tr w:rsidR="00985715" w:rsidRPr="00985715" w14:paraId="25CE682F" w14:textId="77777777" w:rsidTr="00062735">
        <w:tc>
          <w:tcPr>
            <w:tcW w:w="283" w:type="dxa"/>
          </w:tcPr>
          <w:p w14:paraId="4DBA2C0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A389FD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gestió de visites o altres dades de gestió no econòmiques</w:t>
            </w:r>
          </w:p>
        </w:tc>
        <w:tc>
          <w:tcPr>
            <w:tcW w:w="284" w:type="dxa"/>
          </w:tcPr>
          <w:p w14:paraId="695A343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4491BB6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categories especials de dades: origen racial o ètnic, opinions polítiques, afiliació sindical, orientació/vida sexual</w:t>
            </w:r>
          </w:p>
        </w:tc>
      </w:tr>
      <w:tr w:rsidR="00985715" w:rsidRPr="00985715" w14:paraId="2D13BAEC" w14:textId="77777777" w:rsidTr="00062735">
        <w:tc>
          <w:tcPr>
            <w:tcW w:w="283" w:type="dxa"/>
          </w:tcPr>
          <w:p w14:paraId="7A7F94C8"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0B7BC85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genètiques</w:t>
            </w:r>
          </w:p>
        </w:tc>
        <w:tc>
          <w:tcPr>
            <w:tcW w:w="284" w:type="dxa"/>
          </w:tcPr>
          <w:p w14:paraId="26C0E1C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50A38AE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p>
        </w:tc>
      </w:tr>
    </w:tbl>
    <w:p w14:paraId="68F6B9C3" w14:textId="77777777" w:rsidR="00985715" w:rsidRPr="00985715" w:rsidRDefault="00985715" w:rsidP="00980600">
      <w:pPr>
        <w:ind w:left="284"/>
        <w:jc w:val="both"/>
        <w:rPr>
          <w:rFonts w:ascii="Arial" w:hAnsi="Arial" w:cs="Arial"/>
          <w:b/>
          <w:sz w:val="22"/>
          <w:szCs w:val="22"/>
        </w:rPr>
      </w:pPr>
    </w:p>
    <w:p w14:paraId="5C41595C" w14:textId="1C961793" w:rsidR="00985715" w:rsidRPr="00985715" w:rsidRDefault="00985715" w:rsidP="00980600">
      <w:pPr>
        <w:jc w:val="both"/>
        <w:rPr>
          <w:rFonts w:ascii="Arial" w:hAnsi="Arial" w:cs="Arial"/>
          <w:i/>
          <w:sz w:val="22"/>
          <w:szCs w:val="22"/>
        </w:rPr>
      </w:pPr>
      <w:bookmarkStart w:id="0" w:name="_Hlk511300593"/>
      <w:r w:rsidRPr="00985715">
        <w:rPr>
          <w:rFonts w:ascii="Arial" w:hAnsi="Arial" w:cs="Arial"/>
          <w:sz w:val="22"/>
          <w:szCs w:val="22"/>
        </w:rPr>
        <w:t xml:space="preserve">Categories de persones interessades: </w:t>
      </w:r>
      <w:bookmarkEnd w:id="0"/>
      <w:r w:rsidR="00836C9F">
        <w:rPr>
          <w:rFonts w:ascii="Arial" w:hAnsi="Arial" w:cs="Arial"/>
          <w:i/>
          <w:sz w:val="22"/>
          <w:szCs w:val="22"/>
        </w:rPr>
        <w:t xml:space="preserve">professionals </w:t>
      </w:r>
    </w:p>
    <w:p w14:paraId="520E115C" w14:textId="77777777" w:rsidR="00985715" w:rsidRPr="00985715" w:rsidRDefault="00985715" w:rsidP="00980600">
      <w:pPr>
        <w:jc w:val="both"/>
        <w:rPr>
          <w:rFonts w:ascii="Arial" w:hAnsi="Arial" w:cs="Arial"/>
          <w:i/>
          <w:sz w:val="22"/>
          <w:szCs w:val="22"/>
        </w:rPr>
      </w:pPr>
    </w:p>
    <w:p w14:paraId="00BCE8B1"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3. Durada</w:t>
      </w:r>
    </w:p>
    <w:p w14:paraId="6A3781D9" w14:textId="77777777" w:rsidR="00985715" w:rsidRPr="00985715" w:rsidRDefault="00985715" w:rsidP="00980600">
      <w:pPr>
        <w:jc w:val="both"/>
        <w:rPr>
          <w:rFonts w:ascii="Arial" w:hAnsi="Arial" w:cs="Arial"/>
          <w:b/>
          <w:sz w:val="22"/>
          <w:szCs w:val="22"/>
        </w:rPr>
      </w:pPr>
    </w:p>
    <w:p w14:paraId="6E7D60D6" w14:textId="63364173" w:rsidR="00985715" w:rsidRPr="00985715" w:rsidRDefault="00F871EF" w:rsidP="00980600">
      <w:pPr>
        <w:jc w:val="both"/>
        <w:rPr>
          <w:rFonts w:ascii="Arial" w:hAnsi="Arial" w:cs="Arial"/>
          <w:color w:val="FF0000"/>
          <w:sz w:val="22"/>
          <w:szCs w:val="22"/>
        </w:rPr>
      </w:pPr>
      <w:r>
        <w:rPr>
          <w:rFonts w:ascii="Arial" w:hAnsi="Arial" w:cs="Arial"/>
          <w:sz w:val="22"/>
          <w:szCs w:val="22"/>
        </w:rPr>
        <w:t>Aquest contracte</w:t>
      </w:r>
      <w:r w:rsidR="00985715" w:rsidRPr="00985715">
        <w:rPr>
          <w:rFonts w:ascii="Arial" w:hAnsi="Arial" w:cs="Arial"/>
          <w:sz w:val="22"/>
          <w:szCs w:val="22"/>
        </w:rPr>
        <w:t xml:space="preserve"> té una durada vinculada a la vigència de l’expedient </w:t>
      </w:r>
      <w:r w:rsidR="00985715" w:rsidRPr="00985715">
        <w:rPr>
          <w:rFonts w:ascii="Arial" w:hAnsi="Arial" w:cs="Arial"/>
          <w:b/>
          <w:color w:val="000000" w:themeColor="text1"/>
          <w:sz w:val="22"/>
          <w:szCs w:val="22"/>
        </w:rPr>
        <w:t xml:space="preserve">CSdM </w:t>
      </w:r>
      <w:r w:rsidR="00680962">
        <w:rPr>
          <w:rFonts w:ascii="Arial" w:hAnsi="Arial" w:cs="Arial"/>
          <w:b/>
          <w:color w:val="000000" w:themeColor="text1"/>
          <w:sz w:val="22"/>
          <w:szCs w:val="22"/>
        </w:rPr>
        <w:t>25</w:t>
      </w:r>
      <w:r w:rsidR="00193EB7" w:rsidRPr="00193EB7">
        <w:rPr>
          <w:rFonts w:ascii="Arial" w:hAnsi="Arial" w:cs="Arial"/>
          <w:b/>
          <w:color w:val="000000" w:themeColor="text1"/>
          <w:sz w:val="22"/>
          <w:szCs w:val="22"/>
        </w:rPr>
        <w:t>/25-ASS</w:t>
      </w:r>
      <w:r w:rsidR="0069567E">
        <w:rPr>
          <w:rFonts w:ascii="Arial" w:hAnsi="Arial" w:cs="Arial"/>
          <w:b/>
          <w:color w:val="000000" w:themeColor="text1"/>
          <w:sz w:val="22"/>
          <w:szCs w:val="22"/>
        </w:rPr>
        <w:t>.</w:t>
      </w:r>
    </w:p>
    <w:p w14:paraId="5AF8D279" w14:textId="77777777" w:rsidR="00985715" w:rsidRPr="00985715" w:rsidRDefault="00985715" w:rsidP="00980600">
      <w:pPr>
        <w:jc w:val="both"/>
        <w:rPr>
          <w:rFonts w:ascii="Arial" w:hAnsi="Arial" w:cs="Arial"/>
          <w:sz w:val="22"/>
          <w:szCs w:val="22"/>
        </w:rPr>
      </w:pPr>
    </w:p>
    <w:p w14:paraId="16AF58FB"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4. Obligacions de l’encarregat del tractament</w:t>
      </w:r>
    </w:p>
    <w:p w14:paraId="5FF553AC" w14:textId="20EE9DF1" w:rsidR="00985715" w:rsidRPr="00985715" w:rsidRDefault="00193EB7" w:rsidP="00980600">
      <w:pPr>
        <w:jc w:val="both"/>
        <w:rPr>
          <w:rFonts w:ascii="Arial" w:hAnsi="Arial" w:cs="Arial"/>
          <w:sz w:val="22"/>
          <w:szCs w:val="22"/>
        </w:rPr>
      </w:pPr>
      <w:r>
        <w:rPr>
          <w:rFonts w:ascii="Arial" w:hAnsi="Arial" w:cs="Arial"/>
          <w:sz w:val="22"/>
          <w:szCs w:val="22"/>
        </w:rPr>
        <w:t xml:space="preserve"> </w:t>
      </w:r>
    </w:p>
    <w:p w14:paraId="6197DA0E"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L’encarregat del tractament i tot el seu personal s’obliga a:</w:t>
      </w:r>
    </w:p>
    <w:p w14:paraId="19952C7F" w14:textId="77777777" w:rsidR="00985715" w:rsidRPr="00985715" w:rsidRDefault="00985715" w:rsidP="00980600">
      <w:pPr>
        <w:jc w:val="both"/>
        <w:rPr>
          <w:rFonts w:ascii="Arial" w:hAnsi="Arial" w:cs="Arial"/>
          <w:sz w:val="22"/>
          <w:szCs w:val="22"/>
        </w:rPr>
      </w:pPr>
    </w:p>
    <w:p w14:paraId="0AD8BCB6"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Utilitzar les dades personals objecte de tractament, o les que reculli per a la seva inclusió, només per a la finalitat objecte d'aquest encàrrec. En cap cas pot utilitzar les dades per a finalitats pròpies. </w:t>
      </w:r>
    </w:p>
    <w:p w14:paraId="37CC4AEA" w14:textId="77777777" w:rsidR="00985715" w:rsidRPr="00985715" w:rsidRDefault="00985715" w:rsidP="00980600">
      <w:pPr>
        <w:pStyle w:val="Prrafodelista"/>
        <w:jc w:val="both"/>
        <w:rPr>
          <w:rFonts w:ascii="Arial" w:hAnsi="Arial" w:cs="Arial"/>
          <w:sz w:val="22"/>
          <w:szCs w:val="22"/>
        </w:rPr>
      </w:pPr>
    </w:p>
    <w:p w14:paraId="3362C0B6"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Tractar les dades d’acord amb les instruccions del responsable del tractament.</w:t>
      </w:r>
    </w:p>
    <w:p w14:paraId="6E87C774" w14:textId="77777777" w:rsidR="00985715" w:rsidRPr="00985715" w:rsidRDefault="00985715" w:rsidP="00980600">
      <w:pPr>
        <w:pStyle w:val="Prrafodelista"/>
        <w:jc w:val="both"/>
        <w:rPr>
          <w:rFonts w:ascii="Arial" w:hAnsi="Arial" w:cs="Arial"/>
          <w:sz w:val="22"/>
          <w:szCs w:val="22"/>
        </w:rPr>
      </w:pPr>
    </w:p>
    <w:p w14:paraId="69FB95F7"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lastRenderedPageBreak/>
        <w:t>Si l'encarregat del tractament considera que alguna de les instruccions infringeix l’RGPD o qualsevol altra disposició en matèria de protecció de dades de la Unió o dels estats membres, l'encarregat n’ha d’informar ense dilació indegudael responsable.</w:t>
      </w:r>
    </w:p>
    <w:p w14:paraId="73B50310" w14:textId="77777777" w:rsidR="00985715" w:rsidRPr="00985715" w:rsidRDefault="00985715" w:rsidP="00980600">
      <w:pPr>
        <w:pStyle w:val="Prrafodelista"/>
        <w:jc w:val="both"/>
        <w:rPr>
          <w:rFonts w:ascii="Arial" w:hAnsi="Arial" w:cs="Arial"/>
          <w:sz w:val="22"/>
          <w:szCs w:val="22"/>
        </w:rPr>
      </w:pPr>
    </w:p>
    <w:p w14:paraId="024370F5"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Portar, per escrit, un registre de totes les categories d’activitats de tractament efectuades per compte del responsable, que contingui: </w:t>
      </w:r>
    </w:p>
    <w:p w14:paraId="70510918" w14:textId="77777777" w:rsidR="00985715" w:rsidRPr="00985715" w:rsidRDefault="00985715" w:rsidP="00980600">
      <w:pPr>
        <w:pStyle w:val="Prrafodelista"/>
        <w:jc w:val="both"/>
        <w:rPr>
          <w:rFonts w:ascii="Arial" w:hAnsi="Arial" w:cs="Arial"/>
          <w:sz w:val="22"/>
          <w:szCs w:val="22"/>
        </w:rPr>
      </w:pPr>
    </w:p>
    <w:p w14:paraId="6FD6D05C"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El nom i les dades de contacte de l'encarregat o dels encarregats i de cada responsable per compte del qual actua l'encarregat i, si escau, del representant del responsable o de l’encarregat i del delegat de protecció de dades.</w:t>
      </w:r>
    </w:p>
    <w:p w14:paraId="1F0446E5"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Les categories de tractaments efectuats per compte de cada responsable.</w:t>
      </w:r>
    </w:p>
    <w:p w14:paraId="02208135"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Si escau, les transferències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14:paraId="340982B4"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Una descripció general de les mesures tècniques i organitzatives de seguretat relatives a:</w:t>
      </w:r>
    </w:p>
    <w:p w14:paraId="6BE812ED" w14:textId="77777777" w:rsidR="00985715" w:rsidRPr="00985715" w:rsidRDefault="00985715" w:rsidP="00980600">
      <w:pPr>
        <w:pStyle w:val="Prrafodelista"/>
        <w:ind w:left="1080"/>
        <w:jc w:val="both"/>
        <w:rPr>
          <w:rFonts w:ascii="Arial" w:hAnsi="Arial" w:cs="Arial"/>
          <w:sz w:val="22"/>
          <w:szCs w:val="22"/>
        </w:rPr>
      </w:pPr>
    </w:p>
    <w:p w14:paraId="412AEF48" w14:textId="77777777" w:rsidR="00985715" w:rsidRPr="00985715" w:rsidRDefault="00985715" w:rsidP="00980600">
      <w:pPr>
        <w:pStyle w:val="Prrafodelista"/>
        <w:numPr>
          <w:ilvl w:val="0"/>
          <w:numId w:val="8"/>
        </w:numPr>
        <w:contextualSpacing/>
        <w:jc w:val="both"/>
        <w:rPr>
          <w:rFonts w:ascii="Arial" w:hAnsi="Arial" w:cs="Arial"/>
          <w:sz w:val="22"/>
          <w:szCs w:val="22"/>
        </w:rPr>
      </w:pPr>
      <w:r w:rsidRPr="00985715">
        <w:rPr>
          <w:rFonts w:ascii="Arial" w:hAnsi="Arial" w:cs="Arial"/>
          <w:sz w:val="22"/>
          <w:szCs w:val="22"/>
        </w:rPr>
        <w:t>La seudonimització i el xifrat de dades personals.</w:t>
      </w:r>
    </w:p>
    <w:p w14:paraId="272A6743"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garantir la confidencialitat, la integritat, la disponibilitat i la resiliència permanents dels sistemes i serveis de tractament.</w:t>
      </w:r>
    </w:p>
    <w:p w14:paraId="20C84178"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restaurar la disponibilitat i l’accés a les dades personals de forma ràpida, en cas d’incident físic o tècnic.</w:t>
      </w:r>
    </w:p>
    <w:p w14:paraId="3D84610D"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 xml:space="preserve">El procés de verificació, avaluació i valoració regulars de l’eficàcia de les mesures tècniques i organitzatives que garanteixen l’eficàcia del tractament. </w:t>
      </w:r>
    </w:p>
    <w:p w14:paraId="1A8BFC01" w14:textId="77777777" w:rsidR="00985715" w:rsidRPr="00985715" w:rsidRDefault="00985715" w:rsidP="00980600">
      <w:pPr>
        <w:jc w:val="both"/>
        <w:rPr>
          <w:rFonts w:ascii="Arial" w:hAnsi="Arial" w:cs="Arial"/>
          <w:sz w:val="22"/>
          <w:szCs w:val="22"/>
        </w:rPr>
      </w:pPr>
    </w:p>
    <w:p w14:paraId="074F6265"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 comunicar les dades a terceres persones, tret que tingui l'autorització expressa del responsable del tractament, en els supòsits legalment admissibles.</w:t>
      </w:r>
    </w:p>
    <w:p w14:paraId="0B7E80BB" w14:textId="77777777" w:rsidR="00985715" w:rsidRPr="00985715" w:rsidRDefault="00985715" w:rsidP="00980600">
      <w:pPr>
        <w:pStyle w:val="Prrafodelista"/>
        <w:jc w:val="both"/>
        <w:rPr>
          <w:rFonts w:ascii="Arial" w:hAnsi="Arial" w:cs="Arial"/>
          <w:sz w:val="22"/>
          <w:szCs w:val="22"/>
        </w:rPr>
      </w:pPr>
    </w:p>
    <w:p w14:paraId="0F1D36B7"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14:paraId="6EC8C778" w14:textId="77777777" w:rsidR="00985715" w:rsidRPr="00985715" w:rsidRDefault="00985715" w:rsidP="00980600">
      <w:pPr>
        <w:pStyle w:val="Prrafodelista"/>
        <w:jc w:val="both"/>
        <w:rPr>
          <w:rFonts w:ascii="Arial" w:hAnsi="Arial" w:cs="Arial"/>
          <w:sz w:val="22"/>
          <w:szCs w:val="22"/>
        </w:rPr>
      </w:pPr>
    </w:p>
    <w:p w14:paraId="27994141"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14:paraId="3D691B6D" w14:textId="77777777" w:rsidR="00985715" w:rsidRPr="00985715" w:rsidRDefault="00985715" w:rsidP="00980600">
      <w:pPr>
        <w:pStyle w:val="Prrafodelista"/>
        <w:jc w:val="both"/>
        <w:rPr>
          <w:rFonts w:ascii="Arial" w:hAnsi="Arial" w:cs="Arial"/>
          <w:sz w:val="22"/>
          <w:szCs w:val="22"/>
        </w:rPr>
      </w:pPr>
    </w:p>
    <w:p w14:paraId="044E030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Subcontractació</w:t>
      </w:r>
    </w:p>
    <w:p w14:paraId="3FD63879" w14:textId="77777777" w:rsidR="00985715" w:rsidRPr="00985715" w:rsidRDefault="00985715" w:rsidP="00980600">
      <w:pPr>
        <w:pStyle w:val="Prrafodelista"/>
        <w:jc w:val="both"/>
        <w:rPr>
          <w:rFonts w:ascii="Arial" w:hAnsi="Arial" w:cs="Arial"/>
          <w:sz w:val="22"/>
          <w:szCs w:val="22"/>
        </w:rPr>
      </w:pPr>
    </w:p>
    <w:p w14:paraId="18413E2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subcontractar cap de les prestacions que formin part de l'objecte d'aquest contracte que comportin el tractament de dades personals, tret dels serveis auxiliars necessaris per al normal funcionament dels serveis de l'encarregat.</w:t>
      </w:r>
    </w:p>
    <w:p w14:paraId="19F9D029" w14:textId="77777777" w:rsidR="00985715" w:rsidRPr="00985715" w:rsidRDefault="00985715" w:rsidP="00980600">
      <w:pPr>
        <w:pStyle w:val="Prrafodelista"/>
        <w:jc w:val="both"/>
        <w:rPr>
          <w:rFonts w:ascii="Arial" w:hAnsi="Arial" w:cs="Arial"/>
          <w:sz w:val="22"/>
          <w:szCs w:val="22"/>
        </w:rPr>
      </w:pPr>
    </w:p>
    <w:p w14:paraId="1FB369A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 xml:space="preserve">Si cal subcontractar algun tractament, aquest fet s’ha de comunicar prèviament i per escrit al responsable, amb una antelació de </w:t>
      </w:r>
      <w:r w:rsidRPr="00985715">
        <w:rPr>
          <w:rFonts w:ascii="Arial" w:hAnsi="Arial" w:cs="Arial"/>
          <w:b/>
          <w:sz w:val="22"/>
          <w:szCs w:val="22"/>
        </w:rPr>
        <w:t>15 dies</w:t>
      </w:r>
      <w:r w:rsidRPr="00985715">
        <w:rPr>
          <w:rFonts w:ascii="Arial" w:hAnsi="Arial" w:cs="Arial"/>
          <w:sz w:val="22"/>
          <w:szCs w:val="22"/>
        </w:rPr>
        <w:t xml:space="preserve">. Cal indicar els tractaments que es pretén subcontractar i identificar de forma clara i inequívoca </w:t>
      </w:r>
      <w:r w:rsidRPr="00985715">
        <w:rPr>
          <w:rFonts w:ascii="Arial" w:hAnsi="Arial" w:cs="Arial"/>
          <w:sz w:val="22"/>
          <w:szCs w:val="22"/>
        </w:rPr>
        <w:lastRenderedPageBreak/>
        <w:t>l'empresa subcontractista i les seves dades de contacte. La subcontractació es pot dur a terme si el responsable no manifesta la seva oposició en el termini establert.</w:t>
      </w:r>
    </w:p>
    <w:p w14:paraId="40E8B3FC" w14:textId="77777777" w:rsidR="00985715" w:rsidRPr="00985715" w:rsidRDefault="00985715" w:rsidP="00980600">
      <w:pPr>
        <w:pStyle w:val="Prrafodelista"/>
        <w:jc w:val="both"/>
        <w:rPr>
          <w:rFonts w:ascii="Arial" w:hAnsi="Arial" w:cs="Arial"/>
          <w:sz w:val="22"/>
          <w:szCs w:val="22"/>
        </w:rPr>
      </w:pPr>
    </w:p>
    <w:p w14:paraId="3A4DAA9B" w14:textId="77777777" w:rsidR="00985715" w:rsidRPr="00985715" w:rsidRDefault="00985715" w:rsidP="00980600">
      <w:pPr>
        <w:pStyle w:val="Prrafodelista"/>
        <w:jc w:val="both"/>
        <w:rPr>
          <w:rFonts w:ascii="Arial" w:hAnsi="Arial" w:cs="Arial"/>
          <w:i/>
          <w:sz w:val="22"/>
          <w:szCs w:val="22"/>
        </w:rPr>
      </w:pPr>
      <w:r w:rsidRPr="00985715">
        <w:rPr>
          <w:rFonts w:ascii="Arial" w:hAnsi="Arial" w:cs="Arial"/>
          <w:sz w:val="22"/>
          <w:szCs w:val="22"/>
        </w:rPr>
        <w:t xml:space="preserve">El subcontractista,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ho incompleix, l'encarregat inicial continua sent plenament responsable davant el responsable pel que fa al compliment de les </w:t>
      </w:r>
      <w:r w:rsidRPr="00985715">
        <w:rPr>
          <w:rFonts w:ascii="Arial" w:hAnsi="Arial" w:cs="Arial"/>
          <w:i/>
          <w:sz w:val="22"/>
          <w:szCs w:val="22"/>
        </w:rPr>
        <w:t xml:space="preserve">obligacions. </w:t>
      </w:r>
    </w:p>
    <w:p w14:paraId="5096D0E7" w14:textId="77777777" w:rsidR="00985715" w:rsidRPr="00985715" w:rsidRDefault="00985715" w:rsidP="00980600">
      <w:pPr>
        <w:pStyle w:val="Prrafodelista"/>
        <w:ind w:left="1416"/>
        <w:jc w:val="both"/>
        <w:rPr>
          <w:rFonts w:ascii="Arial" w:hAnsi="Arial" w:cs="Arial"/>
          <w:i/>
          <w:sz w:val="22"/>
          <w:szCs w:val="22"/>
        </w:rPr>
      </w:pPr>
    </w:p>
    <w:p w14:paraId="44D90A88"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el deure de secret respecte de les dades de caràcter personal a les quals hagi tingut accés en virtut d’aquest encàrrec, fins i tot després que en finalitzi l’objecte.</w:t>
      </w:r>
    </w:p>
    <w:p w14:paraId="5575CA5D" w14:textId="77777777" w:rsidR="00985715" w:rsidRPr="00985715" w:rsidRDefault="00985715" w:rsidP="00980600">
      <w:pPr>
        <w:pStyle w:val="Prrafodelista"/>
        <w:jc w:val="both"/>
        <w:rPr>
          <w:rFonts w:ascii="Arial" w:hAnsi="Arial" w:cs="Arial"/>
          <w:sz w:val="22"/>
          <w:szCs w:val="22"/>
        </w:rPr>
      </w:pPr>
    </w:p>
    <w:p w14:paraId="336789E5" w14:textId="4AB3FC6A" w:rsidR="00985715" w:rsidRPr="008862D3" w:rsidRDefault="00985715" w:rsidP="00680962">
      <w:pPr>
        <w:pStyle w:val="Prrafodelista"/>
        <w:numPr>
          <w:ilvl w:val="0"/>
          <w:numId w:val="7"/>
        </w:numPr>
        <w:contextualSpacing/>
        <w:jc w:val="both"/>
        <w:rPr>
          <w:rFonts w:ascii="Arial" w:hAnsi="Arial" w:cs="Arial"/>
          <w:sz w:val="22"/>
          <w:szCs w:val="22"/>
        </w:rPr>
      </w:pPr>
      <w:r w:rsidRPr="008862D3">
        <w:rPr>
          <w:rFonts w:ascii="Arial" w:hAnsi="Arial" w:cs="Arial"/>
          <w:sz w:val="22"/>
          <w:szCs w:val="22"/>
        </w:rPr>
        <w:t xml:space="preserve">Garantir que les persones autoritzades per tractar dades personals es comprometen, de forma expressa i per escrit, a respectar la confidencialitat i a complir les mesures de seguretat corresponents, de les quals cal informar-los convenientment. </w:t>
      </w:r>
    </w:p>
    <w:p w14:paraId="2621D2BC"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a disposició del responsable la documentació que acredita que es compleix l'obligació que estableix l'apartat anterior.</w:t>
      </w:r>
    </w:p>
    <w:p w14:paraId="7A9E4724" w14:textId="77777777" w:rsidR="00985715" w:rsidRPr="00985715" w:rsidRDefault="00985715" w:rsidP="00980600">
      <w:pPr>
        <w:pStyle w:val="Prrafodelista"/>
        <w:jc w:val="both"/>
        <w:rPr>
          <w:rFonts w:ascii="Arial" w:hAnsi="Arial" w:cs="Arial"/>
          <w:sz w:val="22"/>
          <w:szCs w:val="22"/>
        </w:rPr>
      </w:pPr>
    </w:p>
    <w:p w14:paraId="251C2FE8"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Garantir la formació necessària en matèria de protecció de dades personals de les persones autoritzades per tractar dades personals.</w:t>
      </w:r>
    </w:p>
    <w:p w14:paraId="4566ACA0" w14:textId="77777777" w:rsidR="00985715" w:rsidRPr="00985715" w:rsidRDefault="00985715" w:rsidP="00980600">
      <w:pPr>
        <w:pStyle w:val="Prrafodelista"/>
        <w:jc w:val="both"/>
        <w:rPr>
          <w:rFonts w:ascii="Arial" w:hAnsi="Arial" w:cs="Arial"/>
          <w:sz w:val="22"/>
          <w:szCs w:val="22"/>
        </w:rPr>
      </w:pPr>
    </w:p>
    <w:p w14:paraId="0EF94BB2"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Assistir el responsable del tractament en la resposta a l'exercici dels drets següents:</w:t>
      </w:r>
    </w:p>
    <w:p w14:paraId="0CD9AFC7" w14:textId="77777777" w:rsidR="00985715" w:rsidRPr="00985715" w:rsidRDefault="00985715" w:rsidP="00980600">
      <w:pPr>
        <w:jc w:val="both"/>
        <w:rPr>
          <w:rFonts w:ascii="Arial" w:hAnsi="Arial" w:cs="Arial"/>
          <w:sz w:val="22"/>
          <w:szCs w:val="22"/>
        </w:rPr>
      </w:pPr>
    </w:p>
    <w:p w14:paraId="16391D0B"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Accés, rectificació, supressió i oposició</w:t>
      </w:r>
    </w:p>
    <w:p w14:paraId="281BE7DE"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Limitació del tractament</w:t>
      </w:r>
    </w:p>
    <w:p w14:paraId="519B0451"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Portabilitat de dades</w:t>
      </w:r>
    </w:p>
    <w:p w14:paraId="43017B01"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 xml:space="preserve">A no ser objecte de decisions individualitzades automatitzades (inclosa l’elaboració de perfils) </w:t>
      </w:r>
    </w:p>
    <w:p w14:paraId="2AD8BE90" w14:textId="77777777" w:rsidR="00985715" w:rsidRPr="00985715" w:rsidRDefault="00985715" w:rsidP="00980600">
      <w:pPr>
        <w:jc w:val="both"/>
        <w:rPr>
          <w:rFonts w:ascii="Arial" w:hAnsi="Arial" w:cs="Arial"/>
          <w:sz w:val="22"/>
          <w:szCs w:val="22"/>
        </w:rPr>
      </w:pPr>
    </w:p>
    <w:p w14:paraId="5813750D"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w:history="1">
        <w:r w:rsidRPr="00985715">
          <w:rPr>
            <w:rStyle w:val="Hipervnculo"/>
            <w:rFonts w:ascii="Arial" w:hAnsi="Arial" w:cs="Arial"/>
            <w:b/>
            <w:sz w:val="22"/>
            <w:szCs w:val="22"/>
          </w:rPr>
          <w:t>lopd@csdm.cat</w:t>
        </w:r>
      </w:hyperlink>
      <w:r w:rsidRPr="00985715">
        <w:rPr>
          <w:rFonts w:ascii="Arial" w:hAnsi="Arial" w:cs="Arial"/>
          <w:sz w:val="22"/>
          <w:szCs w:val="22"/>
        </w:rPr>
        <w:t>. La comunicació s’ha de fer de forma immediata i en cap cas més enllà de l’endemà del dia laborable en què s’ha rebut la sol·licitud</w:t>
      </w:r>
      <w:r w:rsidRPr="00985715">
        <w:rPr>
          <w:rFonts w:ascii="Arial" w:hAnsi="Arial" w:cs="Arial"/>
          <w:sz w:val="22"/>
          <w:szCs w:val="22"/>
          <w:vertAlign w:val="superscript"/>
        </w:rPr>
        <w:t>7</w:t>
      </w:r>
      <w:r w:rsidRPr="00985715">
        <w:rPr>
          <w:rFonts w:ascii="Arial" w:hAnsi="Arial" w:cs="Arial"/>
          <w:sz w:val="22"/>
          <w:szCs w:val="22"/>
        </w:rPr>
        <w:t>, juntament, si escau, amb altres informacions que puguin ser rellevants per resoldre la sol·licitud. (Veure Annex I – Dades de contacte Delegats de Protecció de Dades)</w:t>
      </w:r>
    </w:p>
    <w:p w14:paraId="7D7E4C49" w14:textId="77777777" w:rsidR="00985715" w:rsidRPr="00985715" w:rsidRDefault="00985715" w:rsidP="00980600">
      <w:pPr>
        <w:jc w:val="both"/>
        <w:rPr>
          <w:rFonts w:ascii="Arial" w:hAnsi="Arial" w:cs="Arial"/>
          <w:sz w:val="22"/>
          <w:szCs w:val="22"/>
        </w:rPr>
      </w:pPr>
    </w:p>
    <w:p w14:paraId="7141812E"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Dret d’informació</w:t>
      </w:r>
    </w:p>
    <w:p w14:paraId="7905BADE" w14:textId="77777777" w:rsidR="00985715" w:rsidRPr="00985715" w:rsidRDefault="00985715" w:rsidP="00980600">
      <w:pPr>
        <w:jc w:val="both"/>
        <w:rPr>
          <w:rFonts w:ascii="Arial" w:hAnsi="Arial" w:cs="Arial"/>
          <w:sz w:val="22"/>
          <w:szCs w:val="22"/>
        </w:rPr>
      </w:pPr>
    </w:p>
    <w:p w14:paraId="6BDECBE9"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Correspon al responsable facilitar el dret d'informació en el moment de recollir les dades.</w:t>
      </w:r>
    </w:p>
    <w:p w14:paraId="5D418DD2" w14:textId="77777777" w:rsidR="00985715" w:rsidRPr="00985715" w:rsidRDefault="00985715" w:rsidP="00980600">
      <w:pPr>
        <w:jc w:val="both"/>
        <w:rPr>
          <w:rFonts w:ascii="Arial" w:hAnsi="Arial" w:cs="Arial"/>
          <w:i/>
          <w:sz w:val="22"/>
          <w:szCs w:val="22"/>
        </w:rPr>
      </w:pPr>
    </w:p>
    <w:p w14:paraId="36EAABF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Notificació de violacions de la seguretat de les dades</w:t>
      </w:r>
    </w:p>
    <w:p w14:paraId="63D34A03" w14:textId="77777777" w:rsidR="00985715" w:rsidRPr="00985715" w:rsidRDefault="00985715" w:rsidP="00980600">
      <w:pPr>
        <w:jc w:val="both"/>
        <w:rPr>
          <w:rFonts w:ascii="Arial" w:hAnsi="Arial" w:cs="Arial"/>
          <w:i/>
          <w:sz w:val="22"/>
          <w:szCs w:val="22"/>
        </w:rPr>
      </w:pPr>
    </w:p>
    <w:p w14:paraId="3BCB52E5"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lastRenderedPageBreak/>
        <w:t xml:space="preserve">L'encarregat del tractament ha d’informar el responsable del tractament, sense dilació indeguda i en qualsevol cas abans del termini màxim de </w:t>
      </w:r>
      <w:r w:rsidRPr="00985715">
        <w:rPr>
          <w:rFonts w:ascii="Arial" w:hAnsi="Arial" w:cs="Arial"/>
          <w:b/>
          <w:sz w:val="22"/>
          <w:szCs w:val="22"/>
        </w:rPr>
        <w:t>48hores</w:t>
      </w:r>
      <w:r w:rsidRPr="00985715">
        <w:rPr>
          <w:rFonts w:ascii="Arial" w:hAnsi="Arial" w:cs="Arial"/>
          <w:sz w:val="22"/>
          <w:szCs w:val="22"/>
        </w:rPr>
        <w:t xml:space="preserve">, i a través de correu </w:t>
      </w:r>
      <w:hyperlink w:history="1">
        <w:r w:rsidRPr="00985715">
          <w:rPr>
            <w:rStyle w:val="Hipervnculo"/>
            <w:rFonts w:ascii="Arial" w:hAnsi="Arial" w:cs="Arial"/>
            <w:b/>
            <w:sz w:val="22"/>
            <w:szCs w:val="22"/>
          </w:rPr>
          <w:t>lopd@csdm.cat</w:t>
        </w:r>
      </w:hyperlink>
      <w:r w:rsidRPr="00985715">
        <w:rPr>
          <w:rFonts w:ascii="Arial" w:hAnsi="Arial" w:cs="Arial"/>
          <w:sz w:val="22"/>
          <w:szCs w:val="22"/>
        </w:rPr>
        <w:t xml:space="preserve"> , de les violacions de la seguretat de les dades personals al seu càrrec de les quals tingui coneixement, juntament amb tota la informació rellevant per documentar i comunicar la incidència. (Veure Annex I – Dades de contacte Delegats de Protecció de Dades).</w:t>
      </w:r>
    </w:p>
    <w:p w14:paraId="0237F40F" w14:textId="77777777" w:rsidR="00985715" w:rsidRPr="00985715" w:rsidRDefault="00985715" w:rsidP="00980600">
      <w:pPr>
        <w:ind w:left="348"/>
        <w:jc w:val="both"/>
        <w:rPr>
          <w:rFonts w:ascii="Arial" w:hAnsi="Arial" w:cs="Arial"/>
          <w:sz w:val="22"/>
          <w:szCs w:val="22"/>
        </w:rPr>
      </w:pPr>
    </w:p>
    <w:p w14:paraId="379AA743"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no és necessària quan sigui improbable que aquesta violació de la seguretat constitueixi un risc per als drets i les llibertats de les persones físiques.</w:t>
      </w:r>
    </w:p>
    <w:p w14:paraId="430F7794" w14:textId="77777777" w:rsidR="00985715" w:rsidRPr="00985715" w:rsidRDefault="00985715" w:rsidP="00980600">
      <w:pPr>
        <w:ind w:left="348"/>
        <w:jc w:val="both"/>
        <w:rPr>
          <w:rFonts w:ascii="Arial" w:hAnsi="Arial" w:cs="Arial"/>
          <w:sz w:val="22"/>
          <w:szCs w:val="22"/>
        </w:rPr>
      </w:pPr>
    </w:p>
    <w:p w14:paraId="436B4920"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ha de detallar:</w:t>
      </w:r>
    </w:p>
    <w:p w14:paraId="05E11ABC" w14:textId="77777777" w:rsidR="00985715" w:rsidRPr="00985715" w:rsidRDefault="00985715" w:rsidP="00980600">
      <w:pPr>
        <w:ind w:left="348"/>
        <w:jc w:val="both"/>
        <w:rPr>
          <w:rFonts w:ascii="Arial" w:hAnsi="Arial" w:cs="Arial"/>
          <w:sz w:val="22"/>
          <w:szCs w:val="22"/>
        </w:rPr>
      </w:pPr>
    </w:p>
    <w:p w14:paraId="27CB4410"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la naturalesa de la violació de la seguretat de les dades personals, incloses, quan sigui possible, les categories i el nombre aproximat d'interessats afectats i les categories i el nombre aproximat de registres de dades personals afectats.</w:t>
      </w:r>
    </w:p>
    <w:p w14:paraId="3BFEE245"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Nom i dades de contacte del delegat de protecció de dades o d'un altre punt de contacte en el qual es pugui obtenir més informació.</w:t>
      </w:r>
    </w:p>
    <w:p w14:paraId="3C3B3D58"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les possibles conseqüències de la violació de la seguretat de les dades personals.</w:t>
      </w:r>
    </w:p>
    <w:p w14:paraId="47AD2F5C"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 xml:space="preserve">Descripció de les mesures adoptades o proposades per posar remei a la violació de la seguretat de les dades personals, incloses, si escau, les mesures adoptades per mitigar els possibles efectes negatius. </w:t>
      </w:r>
    </w:p>
    <w:p w14:paraId="59FEC6D2" w14:textId="77777777" w:rsidR="00985715" w:rsidRPr="00985715" w:rsidRDefault="00985715" w:rsidP="00980600">
      <w:pPr>
        <w:ind w:left="348"/>
        <w:jc w:val="both"/>
        <w:rPr>
          <w:rFonts w:ascii="Arial" w:hAnsi="Arial" w:cs="Arial"/>
          <w:sz w:val="22"/>
          <w:szCs w:val="22"/>
        </w:rPr>
      </w:pPr>
    </w:p>
    <w:p w14:paraId="1E1E3D6F"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Si no és possible facilitar la informació simultàniament, i en la mesura en què no ho sigui, la informació s’ha de facilitar de manera gradual sense dilació indeguda.</w:t>
      </w:r>
    </w:p>
    <w:p w14:paraId="09278852" w14:textId="77777777" w:rsidR="00985715" w:rsidRPr="00985715" w:rsidRDefault="00985715" w:rsidP="00980600">
      <w:pPr>
        <w:jc w:val="both"/>
        <w:rPr>
          <w:rFonts w:ascii="Arial" w:hAnsi="Arial" w:cs="Arial"/>
          <w:b/>
          <w:sz w:val="22"/>
          <w:szCs w:val="22"/>
          <w:highlight w:val="yellow"/>
        </w:rPr>
      </w:pPr>
    </w:p>
    <w:p w14:paraId="4CA55FB8"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Correspon al </w:t>
      </w:r>
      <w:r w:rsidRPr="00985715">
        <w:rPr>
          <w:rFonts w:ascii="Arial" w:hAnsi="Arial" w:cs="Arial"/>
          <w:b/>
          <w:color w:val="000000" w:themeColor="text1"/>
          <w:sz w:val="22"/>
          <w:szCs w:val="22"/>
        </w:rPr>
        <w:t>responsable</w:t>
      </w:r>
      <w:r w:rsidRPr="00985715">
        <w:rPr>
          <w:rFonts w:ascii="Arial" w:hAnsi="Arial" w:cs="Arial"/>
          <w:b/>
          <w:color w:val="FF0000"/>
          <w:sz w:val="22"/>
          <w:szCs w:val="22"/>
        </w:rPr>
        <w:t xml:space="preserve"> </w:t>
      </w:r>
      <w:r w:rsidRPr="00985715">
        <w:rPr>
          <w:rFonts w:ascii="Arial" w:hAnsi="Arial" w:cs="Arial"/>
          <w:b/>
          <w:sz w:val="22"/>
          <w:szCs w:val="22"/>
        </w:rPr>
        <w:t>del tractament comunicar les violacions de seguretat de les dades a l'autoritat de protecció de dades</w:t>
      </w:r>
      <w:r w:rsidRPr="00985715">
        <w:rPr>
          <w:rFonts w:ascii="Arial" w:hAnsi="Arial" w:cs="Arial"/>
          <w:sz w:val="22"/>
          <w:szCs w:val="22"/>
        </w:rPr>
        <w:t xml:space="preserve">, així com </w:t>
      </w:r>
      <w:r w:rsidRPr="00985715">
        <w:rPr>
          <w:rFonts w:ascii="Arial" w:hAnsi="Arial" w:cs="Arial"/>
          <w:b/>
          <w:sz w:val="22"/>
          <w:szCs w:val="22"/>
        </w:rPr>
        <w:t>als interessats</w:t>
      </w:r>
      <w:r w:rsidRPr="00985715">
        <w:rPr>
          <w:rFonts w:ascii="Arial" w:hAnsi="Arial" w:cs="Arial"/>
          <w:sz w:val="22"/>
          <w:szCs w:val="22"/>
        </w:rPr>
        <w:t xml:space="preserve">, quan sigui probable que la violació suposi un alt risc per als drets i les llibertats de les persones físiques. </w:t>
      </w:r>
    </w:p>
    <w:p w14:paraId="7F55FCF1" w14:textId="77777777" w:rsidR="00985715" w:rsidRPr="00985715" w:rsidRDefault="00985715" w:rsidP="00980600">
      <w:pPr>
        <w:pStyle w:val="Prrafodelista"/>
        <w:jc w:val="both"/>
        <w:rPr>
          <w:rFonts w:ascii="Arial" w:hAnsi="Arial" w:cs="Arial"/>
          <w:sz w:val="22"/>
          <w:szCs w:val="22"/>
        </w:rPr>
      </w:pPr>
    </w:p>
    <w:p w14:paraId="20D5A75C"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La comunicació s’ha de fer en un llenguatge clar i senzill i, com a mínim, cal:</w:t>
      </w:r>
    </w:p>
    <w:p w14:paraId="3F822700" w14:textId="77777777" w:rsidR="00985715" w:rsidRPr="00985715" w:rsidRDefault="00985715" w:rsidP="00980600">
      <w:pPr>
        <w:jc w:val="both"/>
        <w:rPr>
          <w:rFonts w:ascii="Arial" w:hAnsi="Arial" w:cs="Arial"/>
          <w:i/>
          <w:sz w:val="22"/>
          <w:szCs w:val="22"/>
        </w:rPr>
      </w:pPr>
    </w:p>
    <w:p w14:paraId="7F1EF5C6"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Explicar la naturalesa de la violació de dades.</w:t>
      </w:r>
    </w:p>
    <w:p w14:paraId="61C7B7C5"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Indicar el nom i les dades de contacte del delegat de protecció de dades o d’un altre punt de contacte en què es pugui obtenir més informació.</w:t>
      </w:r>
    </w:p>
    <w:p w14:paraId="45E1F0BC"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 xml:space="preserve">Descriure les possibles conseqüències de la violació de la seguretat de les dades personals. </w:t>
      </w:r>
    </w:p>
    <w:p w14:paraId="07DD32EB" w14:textId="77777777" w:rsidR="00985715" w:rsidRPr="00985715" w:rsidRDefault="00985715" w:rsidP="00980600">
      <w:pPr>
        <w:numPr>
          <w:ilvl w:val="0"/>
          <w:numId w:val="4"/>
        </w:numPr>
        <w:ind w:left="1772"/>
        <w:jc w:val="both"/>
        <w:rPr>
          <w:rFonts w:ascii="Arial" w:hAnsi="Arial" w:cs="Arial"/>
          <w:i/>
          <w:sz w:val="22"/>
          <w:szCs w:val="22"/>
        </w:rPr>
      </w:pPr>
      <w:r w:rsidRPr="00985715">
        <w:rPr>
          <w:rFonts w:ascii="Arial" w:hAnsi="Arial" w:cs="Arial"/>
          <w:i/>
          <w:sz w:val="22"/>
          <w:szCs w:val="22"/>
        </w:rPr>
        <w:t>Descriure les mesures adoptades o proposades pel responsable del tractament per posar remei a la violació de la seguretat de les dades personals, incloses, si escau, les mesures adoptades per mitigar els possibles efectes negatius.</w:t>
      </w:r>
    </w:p>
    <w:p w14:paraId="4BF713F3" w14:textId="77777777" w:rsidR="00985715" w:rsidRPr="00985715" w:rsidRDefault="00985715" w:rsidP="00980600">
      <w:pPr>
        <w:pStyle w:val="Prrafodelista"/>
        <w:jc w:val="both"/>
        <w:rPr>
          <w:rFonts w:ascii="Arial" w:hAnsi="Arial" w:cs="Arial"/>
          <w:b/>
          <w:sz w:val="22"/>
          <w:szCs w:val="22"/>
        </w:rPr>
      </w:pPr>
    </w:p>
    <w:p w14:paraId="60C51C0E"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avaluacions d'impacte relatives a la protecció de dades, quan escaigui.</w:t>
      </w:r>
    </w:p>
    <w:p w14:paraId="04D22992" w14:textId="77777777" w:rsidR="00985715" w:rsidRPr="00985715" w:rsidRDefault="00985715" w:rsidP="00980600">
      <w:pPr>
        <w:pStyle w:val="Prrafodelista"/>
        <w:jc w:val="both"/>
        <w:rPr>
          <w:rFonts w:ascii="Arial" w:hAnsi="Arial" w:cs="Arial"/>
          <w:sz w:val="22"/>
          <w:szCs w:val="22"/>
        </w:rPr>
      </w:pPr>
    </w:p>
    <w:p w14:paraId="0D916969"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consultes prèvies a l'autoritat de control, quan escaigui.</w:t>
      </w:r>
    </w:p>
    <w:p w14:paraId="1E858A6F" w14:textId="77777777" w:rsidR="00985715" w:rsidRPr="00985715" w:rsidRDefault="00985715" w:rsidP="00980600">
      <w:pPr>
        <w:jc w:val="both"/>
        <w:rPr>
          <w:rFonts w:ascii="Arial" w:hAnsi="Arial" w:cs="Arial"/>
          <w:sz w:val="22"/>
          <w:szCs w:val="22"/>
        </w:rPr>
      </w:pPr>
    </w:p>
    <w:p w14:paraId="041C7B07"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53A85F95" w14:textId="77777777" w:rsidR="00985715" w:rsidRPr="00985715" w:rsidRDefault="00985715" w:rsidP="00980600">
      <w:pPr>
        <w:spacing w:after="160" w:line="259" w:lineRule="auto"/>
        <w:jc w:val="both"/>
        <w:rPr>
          <w:rFonts w:ascii="Arial" w:hAnsi="Arial" w:cs="Arial"/>
          <w:sz w:val="22"/>
          <w:szCs w:val="22"/>
        </w:rPr>
      </w:pPr>
    </w:p>
    <w:p w14:paraId="7D67BF20" w14:textId="77777777" w:rsidR="00985715" w:rsidRPr="00985715" w:rsidRDefault="00985715" w:rsidP="00980600">
      <w:pPr>
        <w:spacing w:after="160" w:line="259" w:lineRule="auto"/>
        <w:jc w:val="both"/>
        <w:rPr>
          <w:rFonts w:ascii="Arial" w:hAnsi="Arial" w:cs="Arial"/>
          <w:sz w:val="22"/>
          <w:szCs w:val="22"/>
        </w:rPr>
      </w:pPr>
      <w:r w:rsidRPr="00985715">
        <w:rPr>
          <w:rFonts w:ascii="Arial" w:hAnsi="Arial" w:cs="Arial"/>
          <w:sz w:val="22"/>
          <w:szCs w:val="22"/>
        </w:rPr>
        <w:t>Implantar les mesures de seguretat següents:</w:t>
      </w:r>
    </w:p>
    <w:p w14:paraId="101C3354" w14:textId="77777777" w:rsidR="00985715" w:rsidRPr="00985715" w:rsidRDefault="00985715" w:rsidP="00980600">
      <w:pPr>
        <w:pStyle w:val="Prrafodelista"/>
        <w:jc w:val="both"/>
        <w:rPr>
          <w:rFonts w:ascii="Arial" w:hAnsi="Arial" w:cs="Arial"/>
          <w:sz w:val="22"/>
          <w:szCs w:val="22"/>
        </w:rPr>
      </w:pPr>
      <w:r w:rsidRPr="00985715">
        <w:rPr>
          <w:rFonts w:ascii="Arial" w:hAnsi="Arial" w:cs="Arial"/>
          <w:b/>
          <w:sz w:val="22"/>
          <w:szCs w:val="22"/>
        </w:rPr>
        <w:t>CSdM</w:t>
      </w:r>
      <w:r w:rsidRPr="00985715">
        <w:rPr>
          <w:rFonts w:ascii="Arial" w:hAnsi="Arial" w:cs="Arial"/>
          <w:sz w:val="22"/>
          <w:szCs w:val="22"/>
        </w:rPr>
        <w:t xml:space="preserve"> manifesta i garanteix a </w:t>
      </w:r>
      <w:r w:rsidRPr="00985715">
        <w:rPr>
          <w:rFonts w:ascii="Arial" w:hAnsi="Arial" w:cs="Arial"/>
          <w:b/>
          <w:sz w:val="22"/>
          <w:szCs w:val="22"/>
        </w:rPr>
        <w:t>ENTITAT_ET</w:t>
      </w:r>
      <w:r w:rsidRPr="00985715">
        <w:rPr>
          <w:rFonts w:ascii="Arial" w:hAnsi="Arial" w:cs="Arial"/>
          <w:sz w:val="22"/>
          <w:szCs w:val="22"/>
        </w:rPr>
        <w:t xml:space="preserve"> que ha adoptat els mecanismes necessaris que es preveuen en el RGPD per preservar la confidencialitat, seguretat i integritat de les Dades Personals, tot això tenint en compte l'estat de la tècnica i el cost de la seva aplicació pel que fa als riscos i la naturalesa de les Dades Personals.</w:t>
      </w:r>
    </w:p>
    <w:p w14:paraId="24E9C501" w14:textId="77777777" w:rsidR="00985715" w:rsidRPr="00985715" w:rsidRDefault="00985715" w:rsidP="00980600">
      <w:pPr>
        <w:ind w:firstLine="708"/>
        <w:jc w:val="both"/>
        <w:rPr>
          <w:rFonts w:ascii="Arial" w:hAnsi="Arial" w:cs="Arial"/>
          <w:i/>
          <w:iCs/>
          <w:sz w:val="22"/>
          <w:szCs w:val="22"/>
        </w:rPr>
      </w:pPr>
      <w:r w:rsidRPr="00985715">
        <w:rPr>
          <w:rFonts w:ascii="Arial" w:hAnsi="Arial" w:cs="Arial"/>
          <w:i/>
          <w:iCs/>
          <w:sz w:val="22"/>
          <w:szCs w:val="22"/>
        </w:rPr>
        <w:t xml:space="preserve"> </w:t>
      </w:r>
    </w:p>
    <w:p w14:paraId="373786A3" w14:textId="77777777" w:rsidR="00985715" w:rsidRPr="00985715" w:rsidRDefault="00985715" w:rsidP="00980600">
      <w:pPr>
        <w:pStyle w:val="Prrafodelista"/>
        <w:jc w:val="both"/>
        <w:rPr>
          <w:rFonts w:ascii="Arial" w:hAnsi="Arial" w:cs="Arial"/>
          <w:sz w:val="22"/>
          <w:szCs w:val="22"/>
        </w:rPr>
      </w:pPr>
      <w:r w:rsidRPr="00985715">
        <w:rPr>
          <w:rFonts w:ascii="Arial" w:hAnsi="Arial" w:cs="Arial"/>
          <w:b/>
          <w:sz w:val="22"/>
          <w:szCs w:val="22"/>
        </w:rPr>
        <w:t>ENTITAT_ET</w:t>
      </w:r>
      <w:r w:rsidRPr="00985715">
        <w:rPr>
          <w:rFonts w:ascii="Arial" w:hAnsi="Arial" w:cs="Arial"/>
          <w:sz w:val="22"/>
          <w:szCs w:val="22"/>
        </w:rPr>
        <w:t xml:space="preserve"> manifesta i garanteix a </w:t>
      </w:r>
      <w:r w:rsidRPr="00985715">
        <w:rPr>
          <w:rFonts w:ascii="Arial" w:hAnsi="Arial" w:cs="Arial"/>
          <w:b/>
          <w:sz w:val="22"/>
          <w:szCs w:val="22"/>
        </w:rPr>
        <w:t>CSdM</w:t>
      </w:r>
      <w:r w:rsidRPr="00985715">
        <w:rPr>
          <w:rFonts w:ascii="Arial" w:hAnsi="Arial" w:cs="Arial"/>
          <w:sz w:val="22"/>
          <w:szCs w:val="22"/>
        </w:rPr>
        <w:t xml:space="preserve"> que té els coneixements especialitzats, fiabilitat i recursos, de cara a l'aplicació de </w:t>
      </w:r>
      <w:r w:rsidRPr="00985715">
        <w:rPr>
          <w:rFonts w:ascii="Arial" w:hAnsi="Arial" w:cs="Arial"/>
          <w:b/>
          <w:sz w:val="22"/>
          <w:szCs w:val="22"/>
        </w:rPr>
        <w:t>mesures tècniques i organitzatives</w:t>
      </w:r>
      <w:r w:rsidRPr="00985715">
        <w:rPr>
          <w:rFonts w:ascii="Arial" w:hAnsi="Arial" w:cs="Arial"/>
          <w:sz w:val="22"/>
          <w:szCs w:val="22"/>
        </w:rPr>
        <w:t xml:space="preserve"> que compleixin els requisits del RGPD, inclosa la seguretat del tractament, necessaris per complir amb les obligacions d'aquest Contracte en relació a les Dades Personals.</w:t>
      </w:r>
    </w:p>
    <w:p w14:paraId="6834FBCC" w14:textId="77777777" w:rsidR="00985715" w:rsidRPr="00985715" w:rsidRDefault="00985715" w:rsidP="00980600">
      <w:pPr>
        <w:pStyle w:val="Prrafodelista"/>
        <w:jc w:val="both"/>
        <w:rPr>
          <w:rFonts w:ascii="Arial" w:hAnsi="Arial" w:cs="Arial"/>
          <w:sz w:val="22"/>
          <w:szCs w:val="22"/>
        </w:rPr>
      </w:pPr>
    </w:p>
    <w:p w14:paraId="5E7FCCAA" w14:textId="77777777" w:rsidR="00985715" w:rsidRPr="00985715" w:rsidRDefault="00985715" w:rsidP="00980600">
      <w:pPr>
        <w:pStyle w:val="Prrafodelista"/>
        <w:ind w:left="0"/>
        <w:jc w:val="both"/>
        <w:rPr>
          <w:rFonts w:ascii="Arial" w:hAnsi="Arial" w:cs="Arial"/>
          <w:sz w:val="22"/>
          <w:szCs w:val="22"/>
        </w:rPr>
      </w:pPr>
    </w:p>
    <w:p w14:paraId="67DB9163"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En tot cas, cal implantar mecanismes per:</w:t>
      </w:r>
    </w:p>
    <w:p w14:paraId="6D6577ED"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 xml:space="preserve">Garantir la confidencialitat, integritat, disponibilitat i resiliència permanents dels sistemes i serveis de tractament </w:t>
      </w:r>
    </w:p>
    <w:p w14:paraId="68B6ADB1"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Restaurar la disponibilitat i l'accés a les dades personals de forma ràpida, en cas d'incident físic o tècnic.</w:t>
      </w:r>
    </w:p>
    <w:p w14:paraId="43323D09"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Verificar, avaluar i valorar, de forma regular, l'eficàcia de les mesures tècniques i organitzatives implantades per garantir la seguretat del tractament.</w:t>
      </w:r>
    </w:p>
    <w:p w14:paraId="795C6506"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Seudonimitzar i xifrar les dades personals, si escau.</w:t>
      </w:r>
    </w:p>
    <w:p w14:paraId="689C8074" w14:textId="77777777" w:rsidR="00985715" w:rsidRPr="00985715" w:rsidRDefault="00985715" w:rsidP="00980600">
      <w:pPr>
        <w:jc w:val="both"/>
        <w:rPr>
          <w:rFonts w:ascii="Arial" w:hAnsi="Arial" w:cs="Arial"/>
          <w:sz w:val="22"/>
          <w:szCs w:val="22"/>
        </w:rPr>
      </w:pPr>
    </w:p>
    <w:p w14:paraId="56F8C3EC" w14:textId="77777777" w:rsidR="00985715" w:rsidRPr="00985715" w:rsidRDefault="00985715" w:rsidP="00980600">
      <w:pPr>
        <w:ind w:firstLine="708"/>
        <w:jc w:val="both"/>
        <w:rPr>
          <w:rFonts w:ascii="Arial" w:hAnsi="Arial" w:cs="Arial"/>
          <w:sz w:val="22"/>
          <w:szCs w:val="22"/>
        </w:rPr>
      </w:pPr>
      <w:r w:rsidRPr="00985715">
        <w:rPr>
          <w:rFonts w:ascii="Arial" w:hAnsi="Arial" w:cs="Arial"/>
          <w:sz w:val="22"/>
          <w:szCs w:val="22"/>
        </w:rPr>
        <w:t xml:space="preserve">Facilitar documentació a </w:t>
      </w:r>
      <w:r w:rsidRPr="00985715">
        <w:rPr>
          <w:rFonts w:ascii="Arial" w:hAnsi="Arial" w:cs="Arial"/>
          <w:b/>
          <w:sz w:val="22"/>
          <w:szCs w:val="22"/>
        </w:rPr>
        <w:t>CSdM</w:t>
      </w:r>
      <w:r w:rsidRPr="00985715">
        <w:rPr>
          <w:rFonts w:ascii="Arial" w:hAnsi="Arial" w:cs="Arial"/>
          <w:sz w:val="22"/>
          <w:szCs w:val="22"/>
        </w:rPr>
        <w:t xml:space="preserve"> dels sistemes passius i actius de protecció</w:t>
      </w:r>
    </w:p>
    <w:p w14:paraId="20811026" w14:textId="77777777" w:rsidR="00985715" w:rsidRPr="00985715" w:rsidRDefault="00985715" w:rsidP="00980600">
      <w:pPr>
        <w:ind w:left="708"/>
        <w:jc w:val="both"/>
        <w:rPr>
          <w:rFonts w:ascii="Arial" w:hAnsi="Arial" w:cs="Arial"/>
          <w:sz w:val="22"/>
          <w:szCs w:val="22"/>
        </w:rPr>
      </w:pPr>
      <w:bookmarkStart w:id="1" w:name="_Hlk511301611"/>
    </w:p>
    <w:p w14:paraId="12554C5D" w14:textId="2674BEE7" w:rsidR="00985715" w:rsidRDefault="00985715" w:rsidP="00980600">
      <w:pPr>
        <w:ind w:left="708"/>
        <w:jc w:val="both"/>
        <w:rPr>
          <w:rFonts w:ascii="Arial" w:hAnsi="Arial" w:cs="Arial"/>
          <w:sz w:val="22"/>
          <w:szCs w:val="22"/>
        </w:rPr>
      </w:pPr>
      <w:r w:rsidRPr="00985715">
        <w:rPr>
          <w:rFonts w:ascii="Arial" w:hAnsi="Arial" w:cs="Arial"/>
          <w:sz w:val="22"/>
          <w:szCs w:val="22"/>
        </w:rPr>
        <w:t>També ha d’adoptar totes aquelles altres mesures que, tenint en compte el conjunt de tractaments que duu a terme, siguin necessàries per garantir un nivell de seguretat adequat al risc.</w:t>
      </w:r>
    </w:p>
    <w:p w14:paraId="67CC60D5" w14:textId="77777777" w:rsidR="006B262A" w:rsidRDefault="006B262A" w:rsidP="00980600">
      <w:pPr>
        <w:ind w:left="708"/>
        <w:jc w:val="both"/>
        <w:rPr>
          <w:rFonts w:ascii="Arial" w:hAnsi="Arial" w:cs="Arial"/>
          <w:sz w:val="22"/>
          <w:szCs w:val="22"/>
        </w:rPr>
      </w:pPr>
    </w:p>
    <w:p w14:paraId="1FA84180" w14:textId="77777777" w:rsidR="00836C9F" w:rsidRPr="006B262A" w:rsidRDefault="00836C9F" w:rsidP="006B262A">
      <w:pPr>
        <w:widowControl w:val="0"/>
        <w:tabs>
          <w:tab w:val="left" w:pos="1985"/>
          <w:tab w:val="left" w:pos="8504"/>
        </w:tabs>
        <w:autoSpaceDE w:val="0"/>
        <w:autoSpaceDN w:val="0"/>
        <w:spacing w:after="120"/>
        <w:ind w:left="708" w:right="125"/>
        <w:jc w:val="both"/>
        <w:rPr>
          <w:rFonts w:ascii="Arial" w:hAnsi="Arial" w:cs="Arial"/>
          <w:sz w:val="22"/>
          <w:szCs w:val="22"/>
        </w:rPr>
      </w:pPr>
      <w:r w:rsidRPr="006B262A">
        <w:rPr>
          <w:rFonts w:ascii="Arial" w:hAnsi="Arial" w:cs="Arial"/>
          <w:sz w:val="22"/>
          <w:szCs w:val="22"/>
        </w:rPr>
        <w:t>Quan l’execució del contracte impliqui la utilització de servidors per part de l’Encarregat, l’empresa adjudicatària ha de presentar, abans de formalitzar el contracte, i quan es produeixi qualsevol canvi durant l’execució del contracte, una declaració sobre el lloc on estaran ubicats els servidors i des d’on es prestaran els serveis associats a aquests.</w:t>
      </w:r>
    </w:p>
    <w:p w14:paraId="14E591DC" w14:textId="77777777" w:rsidR="00836C9F" w:rsidRPr="006B262A" w:rsidRDefault="00836C9F" w:rsidP="006B262A">
      <w:pPr>
        <w:widowControl w:val="0"/>
        <w:tabs>
          <w:tab w:val="left" w:pos="1985"/>
          <w:tab w:val="left" w:pos="8504"/>
        </w:tabs>
        <w:autoSpaceDE w:val="0"/>
        <w:autoSpaceDN w:val="0"/>
        <w:spacing w:after="480"/>
        <w:ind w:left="708" w:right="125"/>
        <w:jc w:val="both"/>
        <w:rPr>
          <w:rFonts w:ascii="Arial" w:hAnsi="Arial" w:cs="Arial"/>
          <w:sz w:val="22"/>
          <w:szCs w:val="22"/>
        </w:rPr>
      </w:pPr>
      <w:r w:rsidRPr="006B262A">
        <w:rPr>
          <w:rFonts w:ascii="Arial" w:hAnsi="Arial" w:cs="Arial"/>
          <w:sz w:val="22"/>
          <w:szCs w:val="22"/>
        </w:rPr>
        <w:t>Els licitadors han d’indicar a la seva oferta si tenen previst subcontractar els servidors o serveis associats a aquests i, en cas afirmatiu, el nom o el perfil empresarial dels subcontractistes, definit per referència a les condicions de solvència professional o tècnica.</w:t>
      </w:r>
    </w:p>
    <w:p w14:paraId="46196DE7" w14:textId="33B1F7B9" w:rsidR="00836C9F" w:rsidRDefault="00836C9F" w:rsidP="006B262A">
      <w:pPr>
        <w:ind w:left="708"/>
        <w:jc w:val="both"/>
        <w:rPr>
          <w:rFonts w:ascii="Arial" w:hAnsi="Arial" w:cs="Arial"/>
          <w:sz w:val="22"/>
          <w:szCs w:val="22"/>
        </w:rPr>
      </w:pPr>
      <w:r w:rsidRPr="006B262A">
        <w:rPr>
          <w:rFonts w:ascii="Arial" w:hAnsi="Arial" w:cs="Arial"/>
          <w:sz w:val="22"/>
          <w:szCs w:val="22"/>
        </w:rPr>
        <w:t xml:space="preserve">La plataforma/servei ha de complir amb els criteris del </w:t>
      </w:r>
      <w:hyperlink r:id="rId11" w:history="1">
        <w:r w:rsidRPr="006B262A">
          <w:rPr>
            <w:rFonts w:ascii="Arial" w:hAnsi="Arial" w:cs="Arial"/>
            <w:szCs w:val="22"/>
          </w:rPr>
          <w:t>Esquema Nacional de Seguretat</w:t>
        </w:r>
      </w:hyperlink>
      <w:r w:rsidRPr="006B262A">
        <w:rPr>
          <w:rFonts w:ascii="Arial" w:hAnsi="Arial" w:cs="Arial"/>
          <w:sz w:val="22"/>
          <w:szCs w:val="22"/>
        </w:rPr>
        <w:t xml:space="preserve"> (ENS), ja que és d’obligat compliment en serveis electrònics que es proveeixin o es prestin a les entitats públiques, segons el Reial decret 3/2010. </w:t>
      </w:r>
      <w:hyperlink r:id="rId12" w:anchor="/detail?id=18935" w:history="1">
        <w:r w:rsidRPr="006B262A">
          <w:rPr>
            <w:rFonts w:ascii="Arial" w:hAnsi="Arial" w:cs="Arial"/>
            <w:szCs w:val="22"/>
          </w:rPr>
          <w:t>L’informe 12/2020, del 2 d’octubre, de la Junta Consultiva de Contractació Administrativa de la Generalitat de Catalunya</w:t>
        </w:r>
      </w:hyperlink>
      <w:r w:rsidRPr="006B262A">
        <w:rPr>
          <w:rFonts w:ascii="Arial" w:hAnsi="Arial" w:cs="Arial"/>
          <w:sz w:val="22"/>
          <w:szCs w:val="22"/>
        </w:rPr>
        <w:t>, explicita la necessitat que la empresa licitadora presenti una declaració o acreditació del compliment de conformitat amb l’ENS de nivell alt, o bé un compromís de futur de disposar d’una o l’altra al llarg de l’execució del contracte.</w:t>
      </w:r>
    </w:p>
    <w:p w14:paraId="4D793492" w14:textId="3DE2A001" w:rsidR="003F6F9A" w:rsidRDefault="003F6F9A" w:rsidP="006B262A">
      <w:pPr>
        <w:ind w:left="708"/>
        <w:jc w:val="both"/>
        <w:rPr>
          <w:rFonts w:ascii="Arial" w:hAnsi="Arial" w:cs="Arial"/>
          <w:sz w:val="22"/>
          <w:szCs w:val="22"/>
        </w:rPr>
      </w:pPr>
    </w:p>
    <w:p w14:paraId="3A210D79" w14:textId="210E9CE5" w:rsidR="003F6F9A" w:rsidRDefault="003F6F9A" w:rsidP="006B262A">
      <w:pPr>
        <w:ind w:left="708"/>
        <w:jc w:val="both"/>
        <w:rPr>
          <w:rFonts w:ascii="Arial" w:hAnsi="Arial" w:cs="Arial"/>
          <w:sz w:val="22"/>
          <w:szCs w:val="22"/>
        </w:rPr>
      </w:pPr>
    </w:p>
    <w:p w14:paraId="48A5D109" w14:textId="77777777" w:rsidR="003F6F9A" w:rsidRPr="006B262A" w:rsidRDefault="003F6F9A" w:rsidP="006B262A">
      <w:pPr>
        <w:ind w:left="708"/>
        <w:jc w:val="both"/>
        <w:rPr>
          <w:rFonts w:ascii="Arial" w:hAnsi="Arial" w:cs="Arial"/>
          <w:sz w:val="22"/>
          <w:szCs w:val="22"/>
        </w:rPr>
      </w:pPr>
    </w:p>
    <w:p w14:paraId="589A0D9C" w14:textId="1C5129ED" w:rsidR="00836C9F" w:rsidRDefault="00836C9F" w:rsidP="006B262A">
      <w:pPr>
        <w:ind w:left="708"/>
        <w:jc w:val="both"/>
        <w:rPr>
          <w:rFonts w:ascii="Arial" w:hAnsi="Arial" w:cs="Arial"/>
          <w:sz w:val="22"/>
          <w:szCs w:val="22"/>
        </w:rPr>
      </w:pPr>
      <w:r w:rsidRPr="006B262A">
        <w:rPr>
          <w:rFonts w:ascii="Arial" w:hAnsi="Arial" w:cs="Arial"/>
          <w:sz w:val="22"/>
          <w:szCs w:val="22"/>
        </w:rPr>
        <w:t>Algunes mesures necessàries :</w:t>
      </w:r>
    </w:p>
    <w:p w14:paraId="70C232E6" w14:textId="77777777" w:rsidR="003F6F9A" w:rsidRPr="006B262A" w:rsidRDefault="003F6F9A" w:rsidP="006B262A">
      <w:pPr>
        <w:ind w:left="708"/>
        <w:jc w:val="both"/>
        <w:rPr>
          <w:rFonts w:ascii="Arial" w:hAnsi="Arial" w:cs="Arial"/>
          <w:sz w:val="22"/>
          <w:szCs w:val="22"/>
        </w:rPr>
      </w:pPr>
    </w:p>
    <w:p w14:paraId="2908F995" w14:textId="77777777" w:rsidR="00836C9F" w:rsidRPr="003F6F9A" w:rsidRDefault="00836C9F" w:rsidP="00836C9F">
      <w:pPr>
        <w:pStyle w:val="Prrafodelista"/>
        <w:numPr>
          <w:ilvl w:val="0"/>
          <w:numId w:val="18"/>
        </w:numPr>
        <w:spacing w:after="160" w:line="259" w:lineRule="auto"/>
        <w:ind w:left="1068"/>
        <w:contextualSpacing/>
        <w:jc w:val="both"/>
        <w:rPr>
          <w:rFonts w:ascii="Arial" w:hAnsi="Arial" w:cs="Arial"/>
          <w:sz w:val="22"/>
        </w:rPr>
      </w:pPr>
      <w:r w:rsidRPr="003F6F9A">
        <w:rPr>
          <w:rFonts w:ascii="Arial" w:hAnsi="Arial" w:cs="Arial"/>
          <w:sz w:val="22"/>
        </w:rPr>
        <w:t xml:space="preserve">Les mesures de seguretat necessàries per </w:t>
      </w:r>
      <w:r w:rsidRPr="003F6F9A">
        <w:rPr>
          <w:rFonts w:ascii="Arial" w:hAnsi="Arial" w:cs="Arial"/>
          <w:b/>
          <w:sz w:val="22"/>
        </w:rPr>
        <w:t>garantir la integritat de les dades personals, evitar accessos no autoritzats i recuperar la informació</w:t>
      </w:r>
      <w:r w:rsidRPr="003F6F9A">
        <w:rPr>
          <w:rFonts w:ascii="Arial" w:hAnsi="Arial" w:cs="Arial"/>
          <w:sz w:val="22"/>
        </w:rPr>
        <w:t xml:space="preserve"> en cas de que es produeixin incidències de seguretat.  El proveïdor ha de:</w:t>
      </w:r>
    </w:p>
    <w:p w14:paraId="585B8FC9" w14:textId="77777777" w:rsidR="00836C9F" w:rsidRPr="003F6F9A" w:rsidRDefault="00836C9F" w:rsidP="00836C9F">
      <w:pPr>
        <w:pStyle w:val="Prrafodelista"/>
        <w:numPr>
          <w:ilvl w:val="1"/>
          <w:numId w:val="18"/>
        </w:numPr>
        <w:spacing w:after="160" w:line="259" w:lineRule="auto"/>
        <w:ind w:left="2148"/>
        <w:contextualSpacing/>
        <w:jc w:val="both"/>
        <w:rPr>
          <w:rFonts w:ascii="Arial" w:hAnsi="Arial" w:cs="Arial"/>
          <w:sz w:val="22"/>
        </w:rPr>
      </w:pPr>
      <w:r w:rsidRPr="003F6F9A">
        <w:rPr>
          <w:rFonts w:ascii="Arial" w:hAnsi="Arial" w:cs="Arial"/>
          <w:b/>
          <w:sz w:val="22"/>
        </w:rPr>
        <w:t xml:space="preserve">Descriure les mesures de seguretat </w:t>
      </w:r>
      <w:r w:rsidRPr="003F6F9A">
        <w:rPr>
          <w:rFonts w:ascii="Arial" w:hAnsi="Arial" w:cs="Arial"/>
          <w:sz w:val="22"/>
        </w:rPr>
        <w:t xml:space="preserve">que ofereix i garantitza la </w:t>
      </w:r>
      <w:r w:rsidRPr="003F6F9A">
        <w:rPr>
          <w:rFonts w:ascii="Arial" w:hAnsi="Arial" w:cs="Arial"/>
          <w:b/>
          <w:sz w:val="22"/>
        </w:rPr>
        <w:t>plataforma/servei cloud,</w:t>
      </w:r>
      <w:r w:rsidRPr="003F6F9A">
        <w:rPr>
          <w:rFonts w:ascii="Arial" w:hAnsi="Arial" w:cs="Arial"/>
          <w:sz w:val="22"/>
        </w:rPr>
        <w:t xml:space="preserve"> així com també en </w:t>
      </w:r>
      <w:r w:rsidRPr="003F6F9A">
        <w:rPr>
          <w:rFonts w:ascii="Arial" w:hAnsi="Arial" w:cs="Arial"/>
          <w:b/>
          <w:sz w:val="22"/>
        </w:rPr>
        <w:t>l’accés i les comunicacions</w:t>
      </w:r>
      <w:r w:rsidRPr="003F6F9A">
        <w:rPr>
          <w:rFonts w:ascii="Arial" w:hAnsi="Arial" w:cs="Arial"/>
          <w:sz w:val="22"/>
        </w:rPr>
        <w:t>. Les dades personals deuen transferir-se de forma segura i inclús xifrada.</w:t>
      </w:r>
    </w:p>
    <w:p w14:paraId="4BA7F6DF" w14:textId="77777777" w:rsidR="00836C9F" w:rsidRPr="003F6F9A" w:rsidRDefault="00836C9F" w:rsidP="00836C9F">
      <w:pPr>
        <w:pStyle w:val="Prrafodelista"/>
        <w:numPr>
          <w:ilvl w:val="1"/>
          <w:numId w:val="18"/>
        </w:numPr>
        <w:spacing w:after="160" w:line="259" w:lineRule="auto"/>
        <w:ind w:left="2148"/>
        <w:contextualSpacing/>
        <w:jc w:val="both"/>
        <w:rPr>
          <w:rFonts w:ascii="Arial" w:hAnsi="Arial" w:cs="Arial"/>
          <w:sz w:val="22"/>
        </w:rPr>
      </w:pPr>
      <w:r w:rsidRPr="003F6F9A">
        <w:rPr>
          <w:rFonts w:ascii="Arial" w:hAnsi="Arial" w:cs="Arial"/>
          <w:sz w:val="22"/>
        </w:rPr>
        <w:t xml:space="preserve">Descriure </w:t>
      </w:r>
      <w:r w:rsidRPr="003F6F9A">
        <w:rPr>
          <w:rFonts w:ascii="Arial" w:hAnsi="Arial" w:cs="Arial"/>
          <w:b/>
          <w:sz w:val="22"/>
        </w:rPr>
        <w:t>com audita les mesures de la plataforma/servei cloud</w:t>
      </w:r>
      <w:r w:rsidRPr="003F6F9A">
        <w:rPr>
          <w:rFonts w:ascii="Arial" w:hAnsi="Arial" w:cs="Arial"/>
          <w:sz w:val="22"/>
        </w:rPr>
        <w:t xml:space="preserve"> en el cas que estigui externalitzat.</w:t>
      </w:r>
    </w:p>
    <w:p w14:paraId="05B6B596" w14:textId="77777777" w:rsidR="00836C9F" w:rsidRPr="003F6F9A" w:rsidRDefault="00836C9F" w:rsidP="00836C9F">
      <w:pPr>
        <w:pStyle w:val="Prrafodelista"/>
        <w:numPr>
          <w:ilvl w:val="1"/>
          <w:numId w:val="18"/>
        </w:numPr>
        <w:spacing w:after="160" w:line="259" w:lineRule="auto"/>
        <w:ind w:left="2148"/>
        <w:contextualSpacing/>
        <w:jc w:val="both"/>
        <w:rPr>
          <w:rFonts w:ascii="Arial" w:hAnsi="Arial" w:cs="Arial"/>
          <w:b/>
          <w:sz w:val="22"/>
        </w:rPr>
      </w:pPr>
      <w:r w:rsidRPr="003F6F9A">
        <w:rPr>
          <w:rFonts w:ascii="Arial" w:hAnsi="Arial" w:cs="Arial"/>
          <w:b/>
          <w:sz w:val="22"/>
        </w:rPr>
        <w:t>Certificació de seguretat de que disposa la plataforma/servei cloud.</w:t>
      </w:r>
    </w:p>
    <w:p w14:paraId="4D60F689" w14:textId="77777777" w:rsidR="00836C9F" w:rsidRPr="003F6F9A" w:rsidRDefault="00836C9F" w:rsidP="00836C9F">
      <w:pPr>
        <w:pStyle w:val="Prrafodelista"/>
        <w:numPr>
          <w:ilvl w:val="0"/>
          <w:numId w:val="18"/>
        </w:numPr>
        <w:spacing w:after="160" w:line="259" w:lineRule="auto"/>
        <w:ind w:left="1068"/>
        <w:contextualSpacing/>
        <w:jc w:val="both"/>
        <w:rPr>
          <w:rFonts w:ascii="Arial" w:hAnsi="Arial" w:cs="Arial"/>
          <w:sz w:val="22"/>
        </w:rPr>
      </w:pPr>
      <w:r w:rsidRPr="003F6F9A">
        <w:rPr>
          <w:rFonts w:ascii="Arial" w:hAnsi="Arial" w:cs="Arial"/>
          <w:b/>
          <w:sz w:val="22"/>
        </w:rPr>
        <w:t>Compromís de realitzar l’Anàlisi de Riscos</w:t>
      </w:r>
      <w:r w:rsidRPr="003F6F9A">
        <w:rPr>
          <w:rFonts w:ascii="Arial" w:hAnsi="Arial" w:cs="Arial"/>
          <w:sz w:val="22"/>
        </w:rPr>
        <w:t xml:space="preserve">, i si és el cas, </w:t>
      </w:r>
      <w:r w:rsidRPr="003F6F9A">
        <w:rPr>
          <w:rFonts w:ascii="Arial" w:hAnsi="Arial" w:cs="Arial"/>
          <w:b/>
          <w:sz w:val="22"/>
        </w:rPr>
        <w:t>la avaluació d’impacte</w:t>
      </w:r>
      <w:r w:rsidRPr="003F6F9A">
        <w:rPr>
          <w:rFonts w:ascii="Arial" w:hAnsi="Arial" w:cs="Arial"/>
          <w:sz w:val="22"/>
        </w:rPr>
        <w:t xml:space="preserve"> prevista en l’article 35 del RGPD, i conseqüentment aplicar les garanties, mesures de seguretat i mecanismes que garanteixin la protecció de dades personals. </w:t>
      </w:r>
    </w:p>
    <w:p w14:paraId="1BDEC4B5" w14:textId="77777777" w:rsidR="00836C9F" w:rsidRPr="003F6F9A" w:rsidRDefault="00836C9F" w:rsidP="00836C9F">
      <w:pPr>
        <w:pStyle w:val="Prrafodelista"/>
        <w:numPr>
          <w:ilvl w:val="0"/>
          <w:numId w:val="18"/>
        </w:numPr>
        <w:spacing w:after="160" w:line="259" w:lineRule="auto"/>
        <w:ind w:left="1068"/>
        <w:contextualSpacing/>
        <w:jc w:val="both"/>
        <w:rPr>
          <w:rFonts w:ascii="Arial" w:hAnsi="Arial" w:cs="Arial"/>
          <w:sz w:val="22"/>
        </w:rPr>
      </w:pPr>
      <w:r w:rsidRPr="003F6F9A">
        <w:rPr>
          <w:rFonts w:ascii="Arial" w:hAnsi="Arial" w:cs="Arial"/>
          <w:sz w:val="22"/>
        </w:rPr>
        <w:t xml:space="preserve">Compromís del adjudicatari a garantitzar la confidencialitat </w:t>
      </w:r>
      <w:r w:rsidRPr="003F6F9A">
        <w:rPr>
          <w:rFonts w:ascii="Arial" w:hAnsi="Arial" w:cs="Arial"/>
          <w:b/>
          <w:sz w:val="22"/>
        </w:rPr>
        <w:t>utilitzant les dades nomes pels serveis contractats</w:t>
      </w:r>
      <w:r w:rsidRPr="003F6F9A">
        <w:rPr>
          <w:rFonts w:ascii="Arial" w:hAnsi="Arial" w:cs="Arial"/>
          <w:sz w:val="22"/>
        </w:rPr>
        <w:t xml:space="preserve">.  </w:t>
      </w:r>
    </w:p>
    <w:p w14:paraId="4C2D0C8D" w14:textId="77777777" w:rsidR="00836C9F" w:rsidRPr="003F6F9A" w:rsidRDefault="00836C9F" w:rsidP="00836C9F">
      <w:pPr>
        <w:pStyle w:val="Prrafodelista"/>
        <w:numPr>
          <w:ilvl w:val="0"/>
          <w:numId w:val="18"/>
        </w:numPr>
        <w:spacing w:after="160" w:line="259" w:lineRule="auto"/>
        <w:ind w:left="1068"/>
        <w:contextualSpacing/>
        <w:jc w:val="both"/>
        <w:rPr>
          <w:rFonts w:ascii="Arial" w:hAnsi="Arial" w:cs="Arial"/>
          <w:sz w:val="22"/>
        </w:rPr>
      </w:pPr>
      <w:r w:rsidRPr="003F6F9A">
        <w:rPr>
          <w:rFonts w:ascii="Arial" w:hAnsi="Arial" w:cs="Arial"/>
          <w:sz w:val="22"/>
        </w:rPr>
        <w:t xml:space="preserve">El proveïdor ha de garantir que el </w:t>
      </w:r>
      <w:r w:rsidRPr="003F6F9A">
        <w:rPr>
          <w:rFonts w:ascii="Arial" w:hAnsi="Arial" w:cs="Arial"/>
          <w:b/>
          <w:sz w:val="22"/>
        </w:rPr>
        <w:t>personal autoritzat a tractar les dades personals hagin subscrit el compromís de confidencialitat</w:t>
      </w:r>
      <w:r w:rsidRPr="003F6F9A">
        <w:rPr>
          <w:rFonts w:ascii="Arial" w:hAnsi="Arial" w:cs="Arial"/>
          <w:sz w:val="22"/>
        </w:rPr>
        <w:t xml:space="preserve"> o estiguin subjectes a obligacions de confidencialitat estatutàries. </w:t>
      </w:r>
    </w:p>
    <w:p w14:paraId="77474AEC" w14:textId="77777777" w:rsidR="00836C9F" w:rsidRPr="003F6F9A" w:rsidRDefault="00836C9F" w:rsidP="00836C9F">
      <w:pPr>
        <w:pStyle w:val="Prrafodelista"/>
        <w:numPr>
          <w:ilvl w:val="0"/>
          <w:numId w:val="18"/>
        </w:numPr>
        <w:spacing w:after="160" w:line="259" w:lineRule="auto"/>
        <w:ind w:left="1068"/>
        <w:contextualSpacing/>
        <w:jc w:val="both"/>
        <w:rPr>
          <w:rFonts w:ascii="Arial" w:hAnsi="Arial" w:cs="Arial"/>
          <w:sz w:val="22"/>
        </w:rPr>
      </w:pPr>
      <w:r w:rsidRPr="003F6F9A">
        <w:rPr>
          <w:rFonts w:ascii="Arial" w:hAnsi="Arial" w:cs="Arial"/>
          <w:sz w:val="22"/>
        </w:rPr>
        <w:t xml:space="preserve">El proveïdor ha de poder </w:t>
      </w:r>
      <w:r w:rsidRPr="003F6F9A">
        <w:rPr>
          <w:rFonts w:ascii="Arial" w:hAnsi="Arial" w:cs="Arial"/>
          <w:b/>
          <w:sz w:val="22"/>
        </w:rPr>
        <w:t>demostrar el compliment de les mesures de seguretat</w:t>
      </w:r>
      <w:r w:rsidRPr="003F6F9A">
        <w:rPr>
          <w:rFonts w:ascii="Arial" w:hAnsi="Arial" w:cs="Arial"/>
          <w:sz w:val="22"/>
        </w:rPr>
        <w:t>. A petició del Responsable de tractament del CSdM s’ha de poder comprovar les mesures de seguretat. Es pot acordar que un tercer independent auditi la seguretat.  En aquest cas, s’ha de conèixer la entitat auditora i els estàndards reconeguts que aplicarà.</w:t>
      </w:r>
    </w:p>
    <w:p w14:paraId="05122770" w14:textId="77777777" w:rsidR="00836C9F" w:rsidRPr="003F6F9A" w:rsidRDefault="00836C9F" w:rsidP="00836C9F">
      <w:pPr>
        <w:pStyle w:val="Prrafodelista"/>
        <w:numPr>
          <w:ilvl w:val="0"/>
          <w:numId w:val="18"/>
        </w:numPr>
        <w:autoSpaceDE w:val="0"/>
        <w:autoSpaceDN w:val="0"/>
        <w:adjustRightInd w:val="0"/>
        <w:spacing w:line="259" w:lineRule="auto"/>
        <w:ind w:left="1068"/>
        <w:contextualSpacing/>
        <w:jc w:val="both"/>
        <w:rPr>
          <w:rFonts w:ascii="Arial" w:hAnsi="Arial" w:cs="Arial"/>
          <w:sz w:val="22"/>
        </w:rPr>
      </w:pPr>
      <w:r w:rsidRPr="003F6F9A">
        <w:rPr>
          <w:rFonts w:ascii="Arial" w:hAnsi="Arial" w:cs="Arial"/>
          <w:sz w:val="22"/>
        </w:rPr>
        <w:t xml:space="preserve">A requeriment del responsable de tractament, facilitar els registres que permetin conèixer qui ha accedit a les dades de les que és responsable. </w:t>
      </w:r>
    </w:p>
    <w:p w14:paraId="247FB627" w14:textId="77777777" w:rsidR="00836C9F" w:rsidRPr="003F6F9A" w:rsidRDefault="00836C9F" w:rsidP="00836C9F">
      <w:pPr>
        <w:ind w:left="708"/>
        <w:rPr>
          <w:rFonts w:ascii="Arial" w:hAnsi="Arial" w:cs="Arial"/>
          <w:sz w:val="22"/>
        </w:rPr>
      </w:pPr>
    </w:p>
    <w:p w14:paraId="527BAE10" w14:textId="77777777" w:rsidR="00836C9F" w:rsidRPr="003F6F9A" w:rsidRDefault="00836C9F" w:rsidP="00836C9F">
      <w:pPr>
        <w:pStyle w:val="Prrafodelista"/>
        <w:numPr>
          <w:ilvl w:val="0"/>
          <w:numId w:val="7"/>
        </w:numPr>
        <w:contextualSpacing/>
        <w:jc w:val="both"/>
        <w:rPr>
          <w:rFonts w:ascii="Arial" w:hAnsi="Arial" w:cs="Arial"/>
          <w:sz w:val="22"/>
        </w:rPr>
      </w:pPr>
      <w:r w:rsidRPr="003F6F9A">
        <w:rPr>
          <w:rFonts w:ascii="Arial" w:hAnsi="Arial" w:cs="Arial"/>
          <w:sz w:val="22"/>
        </w:rPr>
        <w:t>Tenir en consideració, en relació a les eines, productes, aplicacions o serveis emprats o portats a terme, els principis de privacitat des del disseny i per defecte.</w:t>
      </w:r>
    </w:p>
    <w:p w14:paraId="3A02FCC7" w14:textId="77777777" w:rsidR="00836C9F" w:rsidRPr="003F6F9A" w:rsidRDefault="00836C9F" w:rsidP="00980600">
      <w:pPr>
        <w:ind w:left="708"/>
        <w:jc w:val="both"/>
        <w:rPr>
          <w:rFonts w:ascii="Arial" w:hAnsi="Arial" w:cs="Arial"/>
          <w:sz w:val="22"/>
          <w:szCs w:val="22"/>
        </w:rPr>
      </w:pPr>
    </w:p>
    <w:p w14:paraId="6D5F34FE" w14:textId="77777777" w:rsidR="00985715" w:rsidRPr="00985715" w:rsidRDefault="00985715" w:rsidP="00980600">
      <w:pPr>
        <w:ind w:left="708"/>
        <w:jc w:val="both"/>
        <w:rPr>
          <w:rFonts w:ascii="Arial" w:hAnsi="Arial" w:cs="Arial"/>
          <w:sz w:val="22"/>
          <w:szCs w:val="22"/>
        </w:rPr>
      </w:pPr>
    </w:p>
    <w:bookmarkEnd w:id="1"/>
    <w:p w14:paraId="7880F0BA"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Designar un delegat de protecció de dades i comunicar-ne la identitat i les dades de contacte al responsable. </w:t>
      </w:r>
    </w:p>
    <w:p w14:paraId="05A0048A" w14:textId="77777777" w:rsidR="00985715" w:rsidRPr="00985715" w:rsidRDefault="00985715" w:rsidP="00980600">
      <w:pPr>
        <w:jc w:val="both"/>
        <w:rPr>
          <w:rFonts w:ascii="Arial" w:hAnsi="Arial" w:cs="Arial"/>
          <w:sz w:val="22"/>
          <w:szCs w:val="22"/>
        </w:rPr>
      </w:pPr>
    </w:p>
    <w:p w14:paraId="66DAC41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Destí de les dades</w:t>
      </w:r>
    </w:p>
    <w:p w14:paraId="71A0F19A" w14:textId="77777777" w:rsidR="00985715" w:rsidRPr="00985715" w:rsidRDefault="00985715" w:rsidP="00980600">
      <w:pPr>
        <w:jc w:val="both"/>
        <w:rPr>
          <w:rFonts w:ascii="Arial" w:hAnsi="Arial" w:cs="Arial"/>
          <w:b/>
          <w:sz w:val="22"/>
          <w:szCs w:val="22"/>
        </w:rPr>
      </w:pPr>
    </w:p>
    <w:p w14:paraId="4661A5F1"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Destruir les dades, una vegada complerta la prestació. Una vegada destruïdes, l'encarregat n’ha de certificar la destrucció per escrit i ha de lliurar el certificat al responsable del tractament.</w:t>
      </w:r>
    </w:p>
    <w:p w14:paraId="2B27F847" w14:textId="77777777" w:rsidR="00985715" w:rsidRPr="00985715" w:rsidRDefault="00985715" w:rsidP="00980600">
      <w:pPr>
        <w:pStyle w:val="Prrafodelista"/>
        <w:jc w:val="both"/>
        <w:rPr>
          <w:rFonts w:ascii="Arial" w:hAnsi="Arial" w:cs="Arial"/>
          <w:sz w:val="22"/>
          <w:szCs w:val="22"/>
        </w:rPr>
      </w:pPr>
    </w:p>
    <w:p w14:paraId="376C7A9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obstant això, l'encarregat pot conservar-ne una còpia, amb les dades degudament bloquejades, mentre es puguin derivar responsabilitats de l'execució de la prestació.</w:t>
      </w:r>
    </w:p>
    <w:p w14:paraId="57A78835" w14:textId="77777777" w:rsidR="00985715" w:rsidRPr="00985715" w:rsidRDefault="00985715" w:rsidP="00980600">
      <w:pPr>
        <w:jc w:val="both"/>
        <w:rPr>
          <w:rFonts w:ascii="Arial" w:hAnsi="Arial" w:cs="Arial"/>
          <w:sz w:val="22"/>
          <w:szCs w:val="22"/>
        </w:rPr>
      </w:pPr>
    </w:p>
    <w:p w14:paraId="5121508A" w14:textId="77777777" w:rsidR="00985715" w:rsidRPr="00985715" w:rsidRDefault="00985715" w:rsidP="00980600">
      <w:pPr>
        <w:jc w:val="both"/>
        <w:rPr>
          <w:rFonts w:ascii="Arial" w:hAnsi="Arial" w:cs="Arial"/>
          <w:b/>
          <w:sz w:val="22"/>
          <w:szCs w:val="22"/>
        </w:rPr>
      </w:pPr>
      <w:r w:rsidRPr="00985715">
        <w:rPr>
          <w:rFonts w:ascii="Arial" w:hAnsi="Arial" w:cs="Arial"/>
          <w:sz w:val="22"/>
          <w:szCs w:val="22"/>
        </w:rPr>
        <w:tab/>
      </w:r>
      <w:r w:rsidRPr="00985715">
        <w:rPr>
          <w:rFonts w:ascii="Arial" w:hAnsi="Arial" w:cs="Arial"/>
          <w:b/>
          <w:sz w:val="22"/>
          <w:szCs w:val="22"/>
        </w:rPr>
        <w:t>5. Obligacions del responsable del tractament</w:t>
      </w:r>
    </w:p>
    <w:p w14:paraId="061B9E92" w14:textId="77777777" w:rsidR="00985715" w:rsidRPr="00985715" w:rsidRDefault="00985715" w:rsidP="00980600">
      <w:pPr>
        <w:jc w:val="both"/>
        <w:rPr>
          <w:rFonts w:ascii="Arial" w:hAnsi="Arial" w:cs="Arial"/>
          <w:b/>
          <w:sz w:val="22"/>
          <w:szCs w:val="22"/>
        </w:rPr>
      </w:pPr>
    </w:p>
    <w:p w14:paraId="6C9EF1BF"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Correspon al responsable del tractament:</w:t>
      </w:r>
    </w:p>
    <w:p w14:paraId="28AD1AC2"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Lliurar a l'encarregat les dades a les quals es refereix la clàusula 2 d'aquest document.</w:t>
      </w:r>
    </w:p>
    <w:p w14:paraId="13E84D63"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una avaluació de l'impacte en la protecció de dades personals de les operacions de tractament que ha d’efectuar l'encarregat.</w:t>
      </w:r>
    </w:p>
    <w:p w14:paraId="51ED7853"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les consultes prèvies que correspongui.</w:t>
      </w:r>
    </w:p>
    <w:p w14:paraId="1E2DEC2F"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Vetllar, abans i durant tot el tractament, perquè l’encarregat compleixi l’RGPD.</w:t>
      </w:r>
    </w:p>
    <w:p w14:paraId="62CA8D5B"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Supervisar el tractament, inclosa l’execució d’inspeccions i auditories.</w:t>
      </w:r>
    </w:p>
    <w:p w14:paraId="0F9DC470" w14:textId="77777777" w:rsidR="00985715" w:rsidRPr="00985715" w:rsidRDefault="00985715" w:rsidP="00980600">
      <w:pPr>
        <w:jc w:val="both"/>
        <w:rPr>
          <w:rFonts w:ascii="Arial" w:hAnsi="Arial" w:cs="Arial"/>
          <w:sz w:val="22"/>
          <w:szCs w:val="22"/>
        </w:rPr>
      </w:pPr>
    </w:p>
    <w:p w14:paraId="3285B123" w14:textId="77777777" w:rsidR="00985715" w:rsidRPr="00985715" w:rsidRDefault="00985715" w:rsidP="00980600">
      <w:pPr>
        <w:jc w:val="both"/>
        <w:rPr>
          <w:rFonts w:ascii="Arial" w:hAnsi="Arial" w:cs="Arial"/>
          <w:sz w:val="22"/>
          <w:szCs w:val="22"/>
        </w:rPr>
      </w:pPr>
    </w:p>
    <w:p w14:paraId="4DE96B3F" w14:textId="77777777" w:rsidR="00985715" w:rsidRPr="00985715" w:rsidRDefault="00985715" w:rsidP="00980600">
      <w:pPr>
        <w:jc w:val="both"/>
        <w:rPr>
          <w:rFonts w:ascii="Arial" w:hAnsi="Arial" w:cs="Arial"/>
          <w:sz w:val="22"/>
          <w:szCs w:val="22"/>
        </w:rPr>
      </w:pPr>
      <w:r w:rsidRPr="00985715">
        <w:rPr>
          <w:rFonts w:ascii="Arial" w:hAnsi="Arial" w:cs="Arial"/>
          <w:b/>
          <w:sz w:val="22"/>
          <w:szCs w:val="22"/>
        </w:rPr>
        <w:t>Com a prova de conformitat tot dues parts signen el present document, en</w:t>
      </w:r>
      <w:r w:rsidRPr="00985715">
        <w:rPr>
          <w:rFonts w:ascii="Arial" w:hAnsi="Arial" w:cs="Arial"/>
          <w:sz w:val="22"/>
          <w:szCs w:val="22"/>
        </w:rPr>
        <w:t xml:space="preserve"> la data que consta en les signatures electròniques.</w:t>
      </w:r>
    </w:p>
    <w:p w14:paraId="0EC4406F" w14:textId="77777777" w:rsidR="00985715" w:rsidRPr="00985715" w:rsidRDefault="00985715" w:rsidP="00980600">
      <w:pPr>
        <w:jc w:val="both"/>
        <w:rPr>
          <w:rFonts w:ascii="Arial" w:hAnsi="Arial" w:cs="Arial"/>
          <w:sz w:val="22"/>
          <w:szCs w:val="22"/>
        </w:rPr>
      </w:pPr>
    </w:p>
    <w:p w14:paraId="19E88F0F"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Responsable de Tractament</w:t>
      </w:r>
      <w:r w:rsidRPr="00985715">
        <w:rPr>
          <w:rFonts w:ascii="Arial" w:hAnsi="Arial" w:cs="Arial"/>
          <w:b/>
          <w:sz w:val="22"/>
          <w:szCs w:val="22"/>
        </w:rPr>
        <w:tab/>
      </w:r>
      <w:r w:rsidRPr="00985715">
        <w:rPr>
          <w:rFonts w:ascii="Arial" w:hAnsi="Arial" w:cs="Arial"/>
          <w:b/>
          <w:sz w:val="22"/>
          <w:szCs w:val="22"/>
        </w:rPr>
        <w:tab/>
      </w:r>
      <w:r w:rsidRPr="00985715">
        <w:rPr>
          <w:rFonts w:ascii="Arial" w:hAnsi="Arial" w:cs="Arial"/>
          <w:b/>
          <w:sz w:val="22"/>
          <w:szCs w:val="22"/>
        </w:rPr>
        <w:tab/>
        <w:t>Encarregat del tractament</w:t>
      </w:r>
    </w:p>
    <w:p w14:paraId="09C4F6CA" w14:textId="77777777" w:rsidR="00985715" w:rsidRPr="00985715" w:rsidRDefault="00985715" w:rsidP="00980600">
      <w:pPr>
        <w:jc w:val="both"/>
        <w:rPr>
          <w:rFonts w:ascii="Arial" w:hAnsi="Arial" w:cs="Arial"/>
          <w:b/>
          <w:sz w:val="22"/>
          <w:szCs w:val="22"/>
        </w:rPr>
      </w:pPr>
    </w:p>
    <w:p w14:paraId="643C49AB" w14:textId="77777777" w:rsidR="00985715" w:rsidRPr="00985715" w:rsidRDefault="00985715" w:rsidP="00980600">
      <w:pPr>
        <w:jc w:val="both"/>
        <w:rPr>
          <w:rFonts w:ascii="Arial" w:hAnsi="Arial" w:cs="Arial"/>
          <w:b/>
          <w:sz w:val="22"/>
          <w:szCs w:val="22"/>
        </w:rPr>
      </w:pPr>
    </w:p>
    <w:p w14:paraId="77E31E5A" w14:textId="0895A1B2" w:rsidR="00985715" w:rsidRDefault="00985715" w:rsidP="00980600">
      <w:pPr>
        <w:jc w:val="both"/>
        <w:rPr>
          <w:ins w:id="2" w:author="Vilriales Alabarce, Maria Dolores" w:date="2025-11-24T10:38:00Z"/>
          <w:rFonts w:ascii="Arial" w:hAnsi="Arial" w:cs="Arial"/>
          <w:b/>
          <w:sz w:val="22"/>
          <w:szCs w:val="22"/>
        </w:rPr>
      </w:pPr>
    </w:p>
    <w:p w14:paraId="6F68D93E" w14:textId="2463067A" w:rsidR="00BA115E" w:rsidRDefault="00BA115E" w:rsidP="00980600">
      <w:pPr>
        <w:jc w:val="both"/>
        <w:rPr>
          <w:ins w:id="3" w:author="Vilriales Alabarce, Maria Dolores" w:date="2025-11-24T10:38:00Z"/>
          <w:rFonts w:ascii="Arial" w:hAnsi="Arial" w:cs="Arial"/>
          <w:b/>
          <w:sz w:val="22"/>
          <w:szCs w:val="22"/>
        </w:rPr>
      </w:pPr>
    </w:p>
    <w:p w14:paraId="05FC3FFB" w14:textId="392F2280" w:rsidR="00BA115E" w:rsidRDefault="00BA115E" w:rsidP="00980600">
      <w:pPr>
        <w:jc w:val="both"/>
        <w:rPr>
          <w:ins w:id="4" w:author="Vilriales Alabarce, Maria Dolores" w:date="2025-11-24T10:38:00Z"/>
          <w:rFonts w:ascii="Arial" w:hAnsi="Arial" w:cs="Arial"/>
          <w:b/>
          <w:sz w:val="22"/>
          <w:szCs w:val="22"/>
        </w:rPr>
      </w:pPr>
    </w:p>
    <w:p w14:paraId="604B69AE" w14:textId="77777777" w:rsidR="00BA115E" w:rsidRPr="00985715" w:rsidRDefault="00BA115E" w:rsidP="00980600">
      <w:pPr>
        <w:jc w:val="both"/>
        <w:rPr>
          <w:rFonts w:ascii="Arial" w:hAnsi="Arial" w:cs="Arial"/>
          <w:b/>
          <w:sz w:val="22"/>
          <w:szCs w:val="22"/>
        </w:rPr>
      </w:pPr>
    </w:p>
    <w:p w14:paraId="5F105EDA" w14:textId="6EBC808A" w:rsidR="00985715" w:rsidRPr="00985715" w:rsidRDefault="00985715" w:rsidP="00980600">
      <w:pPr>
        <w:jc w:val="both"/>
        <w:rPr>
          <w:rFonts w:ascii="Arial" w:hAnsi="Arial" w:cs="Arial"/>
          <w:b/>
          <w:sz w:val="22"/>
          <w:szCs w:val="22"/>
        </w:rPr>
      </w:pPr>
      <w:r w:rsidRPr="00985715">
        <w:rPr>
          <w:rFonts w:ascii="Arial" w:hAnsi="Arial" w:cs="Arial"/>
          <w:b/>
          <w:sz w:val="22"/>
          <w:szCs w:val="22"/>
        </w:rPr>
        <w:t>Nom:</w:t>
      </w:r>
      <w:r w:rsidRPr="00985715">
        <w:rPr>
          <w:rFonts w:ascii="Arial" w:hAnsi="Arial" w:cs="Arial"/>
          <w:b/>
          <w:sz w:val="22"/>
          <w:szCs w:val="22"/>
        </w:rPr>
        <w:tab/>
      </w:r>
      <w:ins w:id="5" w:author="Vilriales Alabarce, Maria Dolores" w:date="2025-11-24T10:38:00Z">
        <w:r w:rsidR="00BA115E">
          <w:rPr>
            <w:rFonts w:ascii="Arial" w:hAnsi="Arial" w:cs="Arial"/>
            <w:b/>
            <w:sz w:val="22"/>
            <w:szCs w:val="22"/>
          </w:rPr>
          <w:t>Rafael Lledó Rodríguez</w:t>
        </w:r>
      </w:ins>
      <w:del w:id="6" w:author="Vilriales Alabarce, Maria Dolores" w:date="2025-11-24T10:38:00Z">
        <w:r w:rsidRPr="00985715" w:rsidDel="00BA115E">
          <w:rPr>
            <w:rFonts w:ascii="Arial" w:hAnsi="Arial" w:cs="Arial"/>
            <w:sz w:val="22"/>
            <w:szCs w:val="22"/>
          </w:rPr>
          <w:tab/>
        </w:r>
        <w:r w:rsidRPr="00985715" w:rsidDel="00BA115E">
          <w:rPr>
            <w:rFonts w:ascii="Arial" w:hAnsi="Arial" w:cs="Arial"/>
            <w:sz w:val="22"/>
            <w:szCs w:val="22"/>
          </w:rPr>
          <w:tab/>
        </w:r>
      </w:del>
      <w:r w:rsidRPr="00985715">
        <w:rPr>
          <w:rFonts w:ascii="Arial" w:hAnsi="Arial" w:cs="Arial"/>
          <w:sz w:val="22"/>
          <w:szCs w:val="22"/>
        </w:rPr>
        <w:tab/>
      </w:r>
      <w:r w:rsidRPr="00985715">
        <w:rPr>
          <w:rFonts w:ascii="Arial" w:hAnsi="Arial" w:cs="Arial"/>
          <w:b/>
          <w:sz w:val="22"/>
          <w:szCs w:val="22"/>
        </w:rPr>
        <w:tab/>
      </w:r>
      <w:r w:rsidRPr="00985715">
        <w:rPr>
          <w:rFonts w:ascii="Arial" w:hAnsi="Arial" w:cs="Arial"/>
          <w:b/>
          <w:sz w:val="22"/>
          <w:szCs w:val="22"/>
        </w:rPr>
        <w:tab/>
        <w:t>Nom:</w:t>
      </w:r>
    </w:p>
    <w:p w14:paraId="1213AA4A" w14:textId="509C2378" w:rsidR="00985715" w:rsidRPr="00985715" w:rsidRDefault="00985715" w:rsidP="00980600">
      <w:pPr>
        <w:jc w:val="both"/>
        <w:rPr>
          <w:rFonts w:ascii="Arial" w:hAnsi="Arial" w:cs="Arial"/>
          <w:b/>
          <w:sz w:val="22"/>
          <w:szCs w:val="22"/>
        </w:rPr>
      </w:pPr>
      <w:r w:rsidRPr="00985715">
        <w:rPr>
          <w:rFonts w:ascii="Arial" w:hAnsi="Arial" w:cs="Arial"/>
          <w:b/>
          <w:sz w:val="22"/>
          <w:szCs w:val="22"/>
        </w:rPr>
        <w:t xml:space="preserve">Càrrec: </w:t>
      </w:r>
      <w:r w:rsidRPr="00985715">
        <w:rPr>
          <w:rFonts w:ascii="Arial" w:hAnsi="Arial" w:cs="Arial"/>
          <w:sz w:val="22"/>
          <w:szCs w:val="22"/>
        </w:rPr>
        <w:t>Gerent</w:t>
      </w:r>
      <w:r w:rsidRPr="00985715">
        <w:rPr>
          <w:rFonts w:ascii="Arial" w:hAnsi="Arial" w:cs="Arial"/>
          <w:sz w:val="22"/>
          <w:szCs w:val="22"/>
        </w:rPr>
        <w:tab/>
      </w:r>
      <w:r w:rsidRPr="00985715">
        <w:rPr>
          <w:rFonts w:ascii="Arial" w:hAnsi="Arial" w:cs="Arial"/>
          <w:b/>
          <w:sz w:val="22"/>
          <w:szCs w:val="22"/>
        </w:rPr>
        <w:t xml:space="preserve">   </w:t>
      </w:r>
      <w:r w:rsidRPr="00985715">
        <w:rPr>
          <w:rFonts w:ascii="Arial" w:hAnsi="Arial" w:cs="Arial"/>
          <w:b/>
          <w:sz w:val="22"/>
          <w:szCs w:val="22"/>
        </w:rPr>
        <w:tab/>
      </w:r>
      <w:ins w:id="7" w:author="Vilriales Alabarce, Maria Dolores" w:date="2025-11-24T10:38:00Z">
        <w:r w:rsidR="00BA115E">
          <w:rPr>
            <w:rFonts w:ascii="Arial" w:hAnsi="Arial" w:cs="Arial"/>
            <w:b/>
            <w:sz w:val="22"/>
            <w:szCs w:val="22"/>
          </w:rPr>
          <w:tab/>
        </w:r>
      </w:ins>
      <w:r w:rsidRPr="00985715">
        <w:rPr>
          <w:rFonts w:ascii="Arial" w:hAnsi="Arial" w:cs="Arial"/>
          <w:b/>
          <w:sz w:val="22"/>
          <w:szCs w:val="22"/>
        </w:rPr>
        <w:tab/>
      </w:r>
      <w:r w:rsidRPr="00985715">
        <w:rPr>
          <w:rFonts w:ascii="Arial" w:hAnsi="Arial" w:cs="Arial"/>
          <w:b/>
          <w:sz w:val="22"/>
          <w:szCs w:val="22"/>
        </w:rPr>
        <w:tab/>
        <w:t xml:space="preserve">Càrrec: </w:t>
      </w:r>
    </w:p>
    <w:p w14:paraId="17788B3D" w14:textId="11099DD2" w:rsidR="00985715" w:rsidRPr="00985715" w:rsidRDefault="00985715" w:rsidP="00980600">
      <w:pPr>
        <w:jc w:val="both"/>
        <w:rPr>
          <w:rFonts w:ascii="Arial" w:hAnsi="Arial" w:cs="Arial"/>
          <w:sz w:val="22"/>
          <w:szCs w:val="22"/>
        </w:rPr>
      </w:pPr>
      <w:r w:rsidRPr="00985715">
        <w:rPr>
          <w:rFonts w:ascii="Arial" w:hAnsi="Arial" w:cs="Arial"/>
          <w:b/>
          <w:sz w:val="22"/>
          <w:szCs w:val="22"/>
        </w:rPr>
        <w:t xml:space="preserve">Entitat: </w:t>
      </w:r>
      <w:r w:rsidRPr="00985715">
        <w:rPr>
          <w:rFonts w:ascii="Arial" w:hAnsi="Arial" w:cs="Arial"/>
          <w:sz w:val="22"/>
          <w:szCs w:val="22"/>
        </w:rPr>
        <w:t>Consorci Sanitari del Maresme</w:t>
      </w:r>
      <w:ins w:id="8" w:author="Vilriales Alabarce, Maria Dolores" w:date="2025-11-24T10:38:00Z">
        <w:r w:rsidR="00BA115E">
          <w:rPr>
            <w:rFonts w:ascii="Arial" w:hAnsi="Arial" w:cs="Arial"/>
            <w:sz w:val="22"/>
            <w:szCs w:val="22"/>
          </w:rPr>
          <w:tab/>
        </w:r>
      </w:ins>
      <w:r w:rsidRPr="00985715">
        <w:rPr>
          <w:rFonts w:ascii="Arial" w:hAnsi="Arial" w:cs="Arial"/>
          <w:b/>
          <w:sz w:val="22"/>
          <w:szCs w:val="22"/>
        </w:rPr>
        <w:tab/>
        <w:t xml:space="preserve">Entitat: </w:t>
      </w:r>
    </w:p>
    <w:p w14:paraId="0682590A" w14:textId="77777777" w:rsidR="00985715" w:rsidRPr="00985715" w:rsidRDefault="00985715" w:rsidP="00985715">
      <w:pPr>
        <w:rPr>
          <w:rFonts w:ascii="Arial" w:hAnsi="Arial" w:cs="Arial"/>
          <w:sz w:val="22"/>
          <w:szCs w:val="22"/>
        </w:rPr>
      </w:pPr>
    </w:p>
    <w:p w14:paraId="519E78BF" w14:textId="77777777" w:rsidR="00985715" w:rsidRPr="00985715" w:rsidRDefault="00985715" w:rsidP="00985715">
      <w:pPr>
        <w:spacing w:after="160" w:line="259" w:lineRule="auto"/>
        <w:rPr>
          <w:rFonts w:ascii="Arial" w:hAnsi="Arial" w:cs="Arial"/>
          <w:sz w:val="22"/>
          <w:szCs w:val="22"/>
        </w:rPr>
      </w:pPr>
      <w:r w:rsidRPr="00985715">
        <w:rPr>
          <w:rFonts w:ascii="Arial" w:hAnsi="Arial" w:cs="Arial"/>
          <w:sz w:val="22"/>
          <w:szCs w:val="22"/>
        </w:rPr>
        <w:br w:type="page"/>
      </w:r>
    </w:p>
    <w:p w14:paraId="7F540D1D" w14:textId="77777777" w:rsidR="003F6F9A" w:rsidRDefault="003F6F9A" w:rsidP="00985715">
      <w:pPr>
        <w:rPr>
          <w:rFonts w:ascii="Arial" w:hAnsi="Arial" w:cs="Arial"/>
          <w:b/>
          <w:sz w:val="22"/>
          <w:szCs w:val="22"/>
        </w:rPr>
      </w:pPr>
    </w:p>
    <w:p w14:paraId="3DD54921" w14:textId="77777777" w:rsidR="003F6F9A" w:rsidRDefault="003F6F9A" w:rsidP="00985715">
      <w:pPr>
        <w:rPr>
          <w:rFonts w:ascii="Arial" w:hAnsi="Arial" w:cs="Arial"/>
          <w:b/>
          <w:sz w:val="22"/>
          <w:szCs w:val="22"/>
        </w:rPr>
      </w:pPr>
    </w:p>
    <w:p w14:paraId="10D2B32A" w14:textId="77777777" w:rsidR="003F6F9A" w:rsidRDefault="003F6F9A" w:rsidP="00985715">
      <w:pPr>
        <w:rPr>
          <w:rFonts w:ascii="Arial" w:hAnsi="Arial" w:cs="Arial"/>
          <w:b/>
          <w:sz w:val="22"/>
          <w:szCs w:val="22"/>
        </w:rPr>
      </w:pPr>
    </w:p>
    <w:p w14:paraId="478B265B" w14:textId="3A635C24" w:rsidR="00985715" w:rsidRPr="00985715" w:rsidRDefault="00985715" w:rsidP="00985715">
      <w:pPr>
        <w:rPr>
          <w:rFonts w:ascii="Arial" w:hAnsi="Arial" w:cs="Arial"/>
          <w:b/>
          <w:sz w:val="22"/>
          <w:szCs w:val="22"/>
        </w:rPr>
      </w:pPr>
      <w:r w:rsidRPr="00985715">
        <w:rPr>
          <w:rFonts w:ascii="Arial" w:hAnsi="Arial" w:cs="Arial"/>
          <w:b/>
          <w:sz w:val="22"/>
          <w:szCs w:val="22"/>
        </w:rPr>
        <w:t>Annex I Dades de contacte dels Delegats de Protecció de Dades</w:t>
      </w:r>
    </w:p>
    <w:p w14:paraId="404B4B46" w14:textId="77777777" w:rsidR="00985715" w:rsidRPr="00985715" w:rsidRDefault="00985715" w:rsidP="00985715">
      <w:pPr>
        <w:rPr>
          <w:rFonts w:ascii="Arial" w:hAnsi="Arial" w:cs="Arial"/>
          <w:b/>
          <w:sz w:val="22"/>
          <w:szCs w:val="22"/>
        </w:rPr>
      </w:pPr>
    </w:p>
    <w:p w14:paraId="23938A95" w14:textId="77777777"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del </w:t>
      </w:r>
      <w:r w:rsidRPr="00985715">
        <w:rPr>
          <w:rFonts w:ascii="Arial" w:hAnsi="Arial" w:cs="Arial"/>
          <w:b/>
          <w:sz w:val="22"/>
          <w:szCs w:val="22"/>
          <w:u w:val="single"/>
        </w:rPr>
        <w:t>Consorci Sanitari del Maresme</w:t>
      </w:r>
    </w:p>
    <w:p w14:paraId="6E383AE9" w14:textId="77777777" w:rsidR="00985715" w:rsidRPr="00985715" w:rsidRDefault="00985715" w:rsidP="00985715">
      <w:pPr>
        <w:ind w:left="708"/>
        <w:rPr>
          <w:rFonts w:ascii="Arial" w:hAnsi="Arial" w:cs="Arial"/>
          <w:b/>
          <w:sz w:val="22"/>
          <w:szCs w:val="22"/>
        </w:rPr>
      </w:pPr>
      <w:r w:rsidRPr="00985715">
        <w:rPr>
          <w:rFonts w:ascii="Arial" w:hAnsi="Arial" w:cs="Arial"/>
          <w:sz w:val="22"/>
          <w:szCs w:val="22"/>
        </w:rPr>
        <w:t>Pàgina Web</w:t>
      </w:r>
      <w:r w:rsidRPr="00985715">
        <w:rPr>
          <w:rFonts w:ascii="Arial" w:hAnsi="Arial" w:cs="Arial"/>
          <w:b/>
          <w:sz w:val="22"/>
          <w:szCs w:val="22"/>
        </w:rPr>
        <w:t xml:space="preserve">: </w:t>
      </w:r>
      <w:hyperlink w:history="1">
        <w:r w:rsidRPr="00985715">
          <w:rPr>
            <w:rStyle w:val="Hipervnculo"/>
            <w:rFonts w:ascii="Arial" w:hAnsi="Arial" w:cs="Arial"/>
            <w:b/>
            <w:sz w:val="22"/>
            <w:szCs w:val="22"/>
          </w:rPr>
          <w:t>www.csdm.cat</w:t>
        </w:r>
      </w:hyperlink>
      <w:r w:rsidRPr="00985715">
        <w:rPr>
          <w:rFonts w:ascii="Arial" w:hAnsi="Arial" w:cs="Arial"/>
          <w:b/>
          <w:sz w:val="22"/>
          <w:szCs w:val="22"/>
        </w:rPr>
        <w:t xml:space="preserve"> </w:t>
      </w:r>
    </w:p>
    <w:p w14:paraId="7E38F31A"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Carretera de Cirera, 230, 08304 Mataró. </w:t>
      </w:r>
    </w:p>
    <w:p w14:paraId="69D33364"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Telèfon de contacte: 937 417 700.</w:t>
      </w:r>
    </w:p>
    <w:p w14:paraId="66676269" w14:textId="77777777" w:rsidR="00985715" w:rsidRPr="00985715" w:rsidRDefault="00985715" w:rsidP="00985715">
      <w:pPr>
        <w:ind w:left="708" w:right="-1"/>
        <w:outlineLvl w:val="2"/>
        <w:rPr>
          <w:rStyle w:val="Hipervnculo"/>
          <w:rFonts w:ascii="Arial" w:hAnsi="Arial" w:cs="Arial"/>
          <w:sz w:val="22"/>
          <w:szCs w:val="22"/>
        </w:rPr>
      </w:pPr>
      <w:r w:rsidRPr="00985715">
        <w:rPr>
          <w:rFonts w:ascii="Arial" w:hAnsi="Arial" w:cs="Arial"/>
          <w:sz w:val="22"/>
          <w:szCs w:val="22"/>
        </w:rPr>
        <w:t xml:space="preserve">Email de contacte: </w:t>
      </w:r>
      <w:hyperlink w:history="1">
        <w:r w:rsidRPr="00985715">
          <w:rPr>
            <w:rStyle w:val="Hipervnculo"/>
            <w:rFonts w:ascii="Arial" w:hAnsi="Arial" w:cs="Arial"/>
            <w:b/>
            <w:sz w:val="22"/>
            <w:szCs w:val="22"/>
          </w:rPr>
          <w:t>lopd@csdm.cat</w:t>
        </w:r>
      </w:hyperlink>
    </w:p>
    <w:p w14:paraId="2737433E" w14:textId="77777777" w:rsidR="00985715" w:rsidRPr="00985715" w:rsidRDefault="00985715" w:rsidP="00985715">
      <w:pPr>
        <w:ind w:left="708" w:right="-1"/>
        <w:outlineLvl w:val="2"/>
        <w:rPr>
          <w:rStyle w:val="Hipervnculo"/>
          <w:rFonts w:ascii="Arial" w:hAnsi="Arial" w:cs="Arial"/>
          <w:sz w:val="22"/>
          <w:szCs w:val="22"/>
        </w:rPr>
      </w:pPr>
      <w:r w:rsidRPr="00985715">
        <w:rPr>
          <w:rStyle w:val="Hipervnculo"/>
          <w:rFonts w:ascii="Arial" w:hAnsi="Arial" w:cs="Arial"/>
          <w:color w:val="000000"/>
          <w:sz w:val="22"/>
          <w:szCs w:val="22"/>
        </w:rPr>
        <w:t>Email de contacte del Coordinador de Protecció de Dades</w:t>
      </w:r>
      <w:r w:rsidRPr="00985715">
        <w:rPr>
          <w:rStyle w:val="Hipervnculo"/>
          <w:rFonts w:ascii="Arial" w:hAnsi="Arial" w:cs="Arial"/>
          <w:sz w:val="22"/>
          <w:szCs w:val="22"/>
        </w:rPr>
        <w:t xml:space="preserve">:  </w:t>
      </w:r>
      <w:hyperlink w:history="1">
        <w:r w:rsidRPr="00985715">
          <w:rPr>
            <w:rStyle w:val="Hipervnculo"/>
            <w:rFonts w:ascii="Arial" w:hAnsi="Arial" w:cs="Arial"/>
            <w:b/>
            <w:sz w:val="22"/>
            <w:szCs w:val="22"/>
          </w:rPr>
          <w:t>dpd@csdm.cat</w:t>
        </w:r>
      </w:hyperlink>
      <w:r w:rsidRPr="00985715">
        <w:rPr>
          <w:rStyle w:val="Hipervnculo"/>
          <w:rFonts w:ascii="Arial" w:hAnsi="Arial" w:cs="Arial"/>
          <w:sz w:val="22"/>
          <w:szCs w:val="22"/>
        </w:rPr>
        <w:t xml:space="preserve">  </w:t>
      </w:r>
    </w:p>
    <w:p w14:paraId="0E1B66FC" w14:textId="77777777" w:rsidR="00985715" w:rsidRPr="00985715" w:rsidRDefault="00985715" w:rsidP="00985715">
      <w:pPr>
        <w:ind w:left="708" w:right="-1"/>
        <w:outlineLvl w:val="2"/>
        <w:rPr>
          <w:rStyle w:val="Hipervnculo"/>
          <w:rFonts w:ascii="Arial" w:hAnsi="Arial" w:cs="Arial"/>
          <w:sz w:val="22"/>
          <w:szCs w:val="22"/>
        </w:rPr>
      </w:pPr>
      <w:r w:rsidRPr="00985715">
        <w:rPr>
          <w:rStyle w:val="Hipervnculo"/>
          <w:rFonts w:ascii="Arial" w:hAnsi="Arial" w:cs="Arial"/>
          <w:sz w:val="22"/>
          <w:szCs w:val="22"/>
        </w:rPr>
        <w:t xml:space="preserve">Email de contacte del Delegat de Protecció de Dades:  </w:t>
      </w:r>
      <w:r w:rsidRPr="00985715">
        <w:rPr>
          <w:rStyle w:val="Hipervnculo"/>
          <w:rFonts w:ascii="Arial" w:hAnsi="Arial" w:cs="Arial"/>
          <w:b/>
          <w:sz w:val="22"/>
          <w:szCs w:val="22"/>
        </w:rPr>
        <w:t>dpd@ticsalutsocial.cat</w:t>
      </w:r>
      <w:r w:rsidRPr="00985715">
        <w:rPr>
          <w:rStyle w:val="Hipervnculo"/>
          <w:rFonts w:ascii="Arial" w:hAnsi="Arial" w:cs="Arial"/>
          <w:sz w:val="22"/>
          <w:szCs w:val="22"/>
        </w:rPr>
        <w:t xml:space="preserve"> </w:t>
      </w:r>
    </w:p>
    <w:p w14:paraId="4C4A93A2" w14:textId="77777777" w:rsidR="00985715" w:rsidRPr="00985715" w:rsidRDefault="00985715" w:rsidP="00985715">
      <w:pPr>
        <w:rPr>
          <w:rFonts w:ascii="Arial" w:hAnsi="Arial" w:cs="Arial"/>
          <w:sz w:val="22"/>
          <w:szCs w:val="22"/>
        </w:rPr>
      </w:pPr>
    </w:p>
    <w:p w14:paraId="640E8FA2" w14:textId="77777777"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 </w:t>
      </w:r>
      <w:r w:rsidRPr="00985715">
        <w:rPr>
          <w:rFonts w:ascii="Arial" w:hAnsi="Arial" w:cs="Arial"/>
          <w:color w:val="FF0000"/>
          <w:sz w:val="22"/>
          <w:szCs w:val="22"/>
        </w:rPr>
        <w:t>NOM_ENTITAT</w:t>
      </w:r>
      <w:r w:rsidRPr="00985715">
        <w:rPr>
          <w:rFonts w:ascii="Arial" w:hAnsi="Arial" w:cs="Arial"/>
          <w:b/>
          <w:sz w:val="22"/>
          <w:szCs w:val="22"/>
        </w:rPr>
        <w:t>.</w:t>
      </w:r>
    </w:p>
    <w:p w14:paraId="1DA91544" w14:textId="77777777" w:rsidR="00985715" w:rsidRPr="00985715" w:rsidRDefault="00985715" w:rsidP="00985715">
      <w:pPr>
        <w:ind w:left="708"/>
        <w:rPr>
          <w:rFonts w:ascii="Arial" w:hAnsi="Arial" w:cs="Arial"/>
          <w:b/>
          <w:color w:val="FF0000"/>
          <w:sz w:val="22"/>
          <w:szCs w:val="22"/>
        </w:rPr>
      </w:pPr>
      <w:r w:rsidRPr="00985715">
        <w:rPr>
          <w:rFonts w:ascii="Arial" w:hAnsi="Arial" w:cs="Arial"/>
          <w:sz w:val="22"/>
          <w:szCs w:val="22"/>
        </w:rPr>
        <w:t>Pàgina Web</w:t>
      </w:r>
      <w:r w:rsidRPr="00985715">
        <w:rPr>
          <w:rFonts w:ascii="Arial" w:hAnsi="Arial" w:cs="Arial"/>
          <w:b/>
          <w:sz w:val="22"/>
          <w:szCs w:val="22"/>
        </w:rPr>
        <w:t xml:space="preserve">:       </w:t>
      </w:r>
      <w:r w:rsidRPr="00985715">
        <w:rPr>
          <w:rFonts w:ascii="Arial" w:hAnsi="Arial" w:cs="Arial"/>
          <w:color w:val="FF0000"/>
          <w:sz w:val="22"/>
          <w:szCs w:val="22"/>
        </w:rPr>
        <w:t>???????</w:t>
      </w:r>
    </w:p>
    <w:p w14:paraId="7AA19C41"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w:t>
      </w:r>
      <w:r w:rsidRPr="00985715">
        <w:rPr>
          <w:rFonts w:ascii="Arial" w:hAnsi="Arial" w:cs="Arial"/>
          <w:color w:val="FF0000"/>
          <w:sz w:val="22"/>
          <w:szCs w:val="22"/>
        </w:rPr>
        <w:t>??????????</w:t>
      </w:r>
      <w:r w:rsidRPr="00985715">
        <w:rPr>
          <w:rFonts w:ascii="Arial" w:hAnsi="Arial" w:cs="Arial"/>
          <w:sz w:val="22"/>
          <w:szCs w:val="22"/>
        </w:rPr>
        <w:t xml:space="preserve">. </w:t>
      </w:r>
    </w:p>
    <w:p w14:paraId="24F45F8D"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Telèfon de contacte: </w:t>
      </w:r>
      <w:r w:rsidRPr="00985715">
        <w:rPr>
          <w:rFonts w:ascii="Arial" w:hAnsi="Arial" w:cs="Arial"/>
          <w:color w:val="FF0000"/>
          <w:sz w:val="22"/>
          <w:szCs w:val="22"/>
        </w:rPr>
        <w:t>?????</w:t>
      </w:r>
      <w:r w:rsidRPr="00985715">
        <w:rPr>
          <w:rFonts w:ascii="Arial" w:hAnsi="Arial" w:cs="Arial"/>
          <w:sz w:val="22"/>
          <w:szCs w:val="22"/>
        </w:rPr>
        <w:t>.</w:t>
      </w:r>
    </w:p>
    <w:p w14:paraId="4E027A77" w14:textId="77777777" w:rsidR="00985715" w:rsidRPr="00985715" w:rsidRDefault="00985715" w:rsidP="00985715">
      <w:pPr>
        <w:ind w:left="708" w:right="-1"/>
        <w:outlineLvl w:val="2"/>
        <w:rPr>
          <w:rStyle w:val="Hipervnculo"/>
          <w:rFonts w:ascii="Arial" w:hAnsi="Arial" w:cs="Arial"/>
          <w:sz w:val="22"/>
          <w:szCs w:val="22"/>
        </w:rPr>
      </w:pPr>
      <w:r w:rsidRPr="00985715">
        <w:rPr>
          <w:rFonts w:ascii="Arial" w:hAnsi="Arial" w:cs="Arial"/>
          <w:sz w:val="22"/>
          <w:szCs w:val="22"/>
        </w:rPr>
        <w:t xml:space="preserve">Email de contacte: </w:t>
      </w:r>
      <w:hyperlink w:history="1">
        <w:r w:rsidRPr="00985715">
          <w:rPr>
            <w:rStyle w:val="Hipervnculo"/>
            <w:rFonts w:ascii="Arial" w:hAnsi="Arial" w:cs="Arial"/>
            <w:b/>
            <w:color w:val="FF0000"/>
            <w:sz w:val="22"/>
            <w:szCs w:val="22"/>
          </w:rPr>
          <w:t>?????</w:t>
        </w:r>
      </w:hyperlink>
      <w:r w:rsidRPr="00985715">
        <w:rPr>
          <w:rStyle w:val="Hipervnculo"/>
          <w:rFonts w:ascii="Arial" w:hAnsi="Arial" w:cs="Arial"/>
          <w:b/>
          <w:sz w:val="22"/>
          <w:szCs w:val="22"/>
        </w:rPr>
        <w:t xml:space="preserve"> </w:t>
      </w:r>
    </w:p>
    <w:p w14:paraId="502103B1" w14:textId="77777777" w:rsidR="00985715" w:rsidRPr="00985715" w:rsidRDefault="00985715" w:rsidP="00985715">
      <w:pPr>
        <w:ind w:left="708" w:right="-1"/>
        <w:outlineLvl w:val="2"/>
        <w:rPr>
          <w:rStyle w:val="Hipervnculo"/>
          <w:rFonts w:ascii="Arial" w:hAnsi="Arial" w:cs="Arial"/>
          <w:sz w:val="22"/>
          <w:szCs w:val="22"/>
        </w:rPr>
      </w:pPr>
      <w:r w:rsidRPr="00985715">
        <w:rPr>
          <w:rStyle w:val="Hipervnculo"/>
          <w:rFonts w:ascii="Arial" w:hAnsi="Arial" w:cs="Arial"/>
          <w:sz w:val="22"/>
          <w:szCs w:val="22"/>
        </w:rPr>
        <w:t xml:space="preserve">Email de contacte del Delegat de Protecció de Dades:  </w:t>
      </w:r>
      <w:r w:rsidRPr="00985715">
        <w:rPr>
          <w:rStyle w:val="Hipervnculo"/>
          <w:rFonts w:ascii="Arial" w:hAnsi="Arial" w:cs="Arial"/>
          <w:b/>
          <w:color w:val="FF0000"/>
          <w:sz w:val="22"/>
          <w:szCs w:val="22"/>
        </w:rPr>
        <w:t>????</w:t>
      </w:r>
    </w:p>
    <w:p w14:paraId="1D977CB0" w14:textId="77777777" w:rsidR="00985715" w:rsidRPr="00985715" w:rsidRDefault="00985715" w:rsidP="00985715">
      <w:pPr>
        <w:rPr>
          <w:rFonts w:ascii="Arial" w:hAnsi="Arial" w:cs="Arial"/>
          <w:sz w:val="22"/>
          <w:szCs w:val="22"/>
        </w:rPr>
      </w:pPr>
    </w:p>
    <w:p w14:paraId="5797282E" w14:textId="77777777" w:rsidR="00985715" w:rsidRPr="00985715" w:rsidRDefault="00985715" w:rsidP="00985715">
      <w:pPr>
        <w:pStyle w:val="Prrafodelista"/>
        <w:rPr>
          <w:rStyle w:val="Hipervnculo"/>
          <w:rFonts w:ascii="Arial" w:hAnsi="Arial" w:cs="Arial"/>
          <w:sz w:val="22"/>
          <w:szCs w:val="22"/>
        </w:rPr>
      </w:pPr>
    </w:p>
    <w:p w14:paraId="5CED480C" w14:textId="77777777" w:rsidR="00372581" w:rsidRPr="00985715" w:rsidRDefault="00372581" w:rsidP="007671C1">
      <w:pPr>
        <w:jc w:val="center"/>
        <w:rPr>
          <w:rFonts w:ascii="Arial" w:hAnsi="Arial" w:cs="Arial"/>
          <w:sz w:val="22"/>
          <w:szCs w:val="22"/>
        </w:rPr>
      </w:pPr>
    </w:p>
    <w:sectPr w:rsidR="00372581" w:rsidRPr="00985715">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17F1B" w14:textId="77777777" w:rsidR="00372581" w:rsidRDefault="00372581" w:rsidP="00372581">
      <w:r>
        <w:separator/>
      </w:r>
    </w:p>
  </w:endnote>
  <w:endnote w:type="continuationSeparator" w:id="0">
    <w:p w14:paraId="14120F0F" w14:textId="77777777" w:rsidR="00372581" w:rsidRDefault="00372581" w:rsidP="0037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ovareseITCTT">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A5968" w14:textId="77777777" w:rsidR="00AC5DB5" w:rsidRDefault="00AC5D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4551" w14:textId="77777777" w:rsidR="00AC5DB5" w:rsidRDefault="00AC5DB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8137F" w14:textId="77777777" w:rsidR="00AC5DB5" w:rsidRDefault="00AC5D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A5064" w14:textId="77777777" w:rsidR="00372581" w:rsidRDefault="00372581" w:rsidP="00372581">
      <w:r>
        <w:separator/>
      </w:r>
    </w:p>
  </w:footnote>
  <w:footnote w:type="continuationSeparator" w:id="0">
    <w:p w14:paraId="4A1E7631" w14:textId="77777777" w:rsidR="00372581" w:rsidRDefault="00372581" w:rsidP="0037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96400" w14:textId="77777777" w:rsidR="00AC5DB5" w:rsidRDefault="00AC5D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E5A9" w14:textId="2B7EFF0C" w:rsidR="00372581" w:rsidRDefault="00AC5DB5">
    <w:pPr>
      <w:pStyle w:val="Encabezado"/>
    </w:pPr>
    <w:r w:rsidRPr="00AC5DB5">
      <w:rPr>
        <w:rFonts w:ascii="Verdana" w:hAnsi="Verdana"/>
        <w:noProof/>
        <w:sz w:val="18"/>
        <w:szCs w:val="24"/>
      </w:rPr>
      <w:drawing>
        <wp:inline distT="0" distB="0" distL="0" distR="0" wp14:anchorId="420B3D6F" wp14:editId="373675FA">
          <wp:extent cx="2030095" cy="810895"/>
          <wp:effectExtent l="0" t="0" r="8255" b="8255"/>
          <wp:docPr id="180050022" name="Imagen 2"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50022" name="Imagen 2"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8108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8C6C" w14:textId="77777777" w:rsidR="00AC5DB5" w:rsidRDefault="00AC5D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D051ED7"/>
    <w:multiLevelType w:val="hybridMultilevel"/>
    <w:tmpl w:val="E7789FC4"/>
    <w:lvl w:ilvl="0" w:tplc="65224612">
      <w:start w:val="1"/>
      <w:numFmt w:val="bullet"/>
      <w:lvlText w:val="-"/>
      <w:lvlJc w:val="left"/>
      <w:pPr>
        <w:ind w:left="720" w:hanging="360"/>
      </w:pPr>
      <w:rPr>
        <w:rFonts w:ascii="Calibri" w:eastAsiaTheme="minorHAnsi"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4D6754"/>
    <w:multiLevelType w:val="hybridMultilevel"/>
    <w:tmpl w:val="7FCE70E6"/>
    <w:lvl w:ilvl="0" w:tplc="0C0A0003">
      <w:start w:val="1"/>
      <w:numFmt w:val="bullet"/>
      <w:lvlText w:val="o"/>
      <w:lvlJc w:val="left"/>
      <w:pPr>
        <w:ind w:left="2495" w:hanging="360"/>
      </w:pPr>
      <w:rPr>
        <w:rFonts w:ascii="Courier New" w:hAnsi="Courier New" w:cs="Courier New" w:hint="default"/>
      </w:rPr>
    </w:lvl>
    <w:lvl w:ilvl="1" w:tplc="04030003">
      <w:start w:val="1"/>
      <w:numFmt w:val="bullet"/>
      <w:lvlText w:val="o"/>
      <w:lvlJc w:val="left"/>
      <w:pPr>
        <w:ind w:left="3215" w:hanging="360"/>
      </w:pPr>
      <w:rPr>
        <w:rFonts w:ascii="Courier New" w:hAnsi="Courier New" w:cs="Courier New" w:hint="default"/>
      </w:rPr>
    </w:lvl>
    <w:lvl w:ilvl="2" w:tplc="04030005" w:tentative="1">
      <w:start w:val="1"/>
      <w:numFmt w:val="bullet"/>
      <w:lvlText w:val=""/>
      <w:lvlJc w:val="left"/>
      <w:pPr>
        <w:ind w:left="3935" w:hanging="360"/>
      </w:pPr>
      <w:rPr>
        <w:rFonts w:ascii="Wingdings" w:hAnsi="Wingdings" w:hint="default"/>
      </w:rPr>
    </w:lvl>
    <w:lvl w:ilvl="3" w:tplc="04030001" w:tentative="1">
      <w:start w:val="1"/>
      <w:numFmt w:val="bullet"/>
      <w:lvlText w:val=""/>
      <w:lvlJc w:val="left"/>
      <w:pPr>
        <w:ind w:left="4655" w:hanging="360"/>
      </w:pPr>
      <w:rPr>
        <w:rFonts w:ascii="Symbol" w:hAnsi="Symbol" w:hint="default"/>
      </w:rPr>
    </w:lvl>
    <w:lvl w:ilvl="4" w:tplc="04030003" w:tentative="1">
      <w:start w:val="1"/>
      <w:numFmt w:val="bullet"/>
      <w:lvlText w:val="o"/>
      <w:lvlJc w:val="left"/>
      <w:pPr>
        <w:ind w:left="5375" w:hanging="360"/>
      </w:pPr>
      <w:rPr>
        <w:rFonts w:ascii="Courier New" w:hAnsi="Courier New" w:cs="Courier New" w:hint="default"/>
      </w:rPr>
    </w:lvl>
    <w:lvl w:ilvl="5" w:tplc="04030005" w:tentative="1">
      <w:start w:val="1"/>
      <w:numFmt w:val="bullet"/>
      <w:lvlText w:val=""/>
      <w:lvlJc w:val="left"/>
      <w:pPr>
        <w:ind w:left="6095" w:hanging="360"/>
      </w:pPr>
      <w:rPr>
        <w:rFonts w:ascii="Wingdings" w:hAnsi="Wingdings" w:hint="default"/>
      </w:rPr>
    </w:lvl>
    <w:lvl w:ilvl="6" w:tplc="04030001" w:tentative="1">
      <w:start w:val="1"/>
      <w:numFmt w:val="bullet"/>
      <w:lvlText w:val=""/>
      <w:lvlJc w:val="left"/>
      <w:pPr>
        <w:ind w:left="6815" w:hanging="360"/>
      </w:pPr>
      <w:rPr>
        <w:rFonts w:ascii="Symbol" w:hAnsi="Symbol" w:hint="default"/>
      </w:rPr>
    </w:lvl>
    <w:lvl w:ilvl="7" w:tplc="04030003" w:tentative="1">
      <w:start w:val="1"/>
      <w:numFmt w:val="bullet"/>
      <w:lvlText w:val="o"/>
      <w:lvlJc w:val="left"/>
      <w:pPr>
        <w:ind w:left="7535" w:hanging="360"/>
      </w:pPr>
      <w:rPr>
        <w:rFonts w:ascii="Courier New" w:hAnsi="Courier New" w:cs="Courier New" w:hint="default"/>
      </w:rPr>
    </w:lvl>
    <w:lvl w:ilvl="8" w:tplc="04030005" w:tentative="1">
      <w:start w:val="1"/>
      <w:numFmt w:val="bullet"/>
      <w:lvlText w:val=""/>
      <w:lvlJc w:val="left"/>
      <w:pPr>
        <w:ind w:left="8255" w:hanging="360"/>
      </w:pPr>
      <w:rPr>
        <w:rFonts w:ascii="Wingdings" w:hAnsi="Wingdings" w:hint="default"/>
      </w:rPr>
    </w:lvl>
  </w:abstractNum>
  <w:abstractNum w:abstractNumId="5"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6"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7"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8"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9"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tentative="1">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10"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1"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49607DD"/>
    <w:multiLevelType w:val="hybridMultilevel"/>
    <w:tmpl w:val="D55008BC"/>
    <w:lvl w:ilvl="0" w:tplc="C79C3BDC">
      <w:numFmt w:val="bullet"/>
      <w:lvlText w:val="-"/>
      <w:lvlJc w:val="left"/>
      <w:pPr>
        <w:ind w:left="720" w:hanging="360"/>
      </w:pPr>
      <w:rPr>
        <w:rFonts w:ascii="Arial" w:eastAsiaTheme="minorHAnsi" w:hAnsi="Arial" w:cs="Arial" w:hint="default"/>
        <w:b w:val="0"/>
        <w:i w:val="0"/>
        <w:sz w:val="19"/>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17"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1318414145">
    <w:abstractNumId w:val="6"/>
  </w:num>
  <w:num w:numId="2" w16cid:durableId="569661288">
    <w:abstractNumId w:val="7"/>
  </w:num>
  <w:num w:numId="3" w16cid:durableId="147863467">
    <w:abstractNumId w:val="12"/>
  </w:num>
  <w:num w:numId="4" w16cid:durableId="975180889">
    <w:abstractNumId w:val="8"/>
  </w:num>
  <w:num w:numId="5" w16cid:durableId="86317789">
    <w:abstractNumId w:val="9"/>
  </w:num>
  <w:num w:numId="6" w16cid:durableId="696469198">
    <w:abstractNumId w:val="5"/>
  </w:num>
  <w:num w:numId="7" w16cid:durableId="446124178">
    <w:abstractNumId w:val="2"/>
  </w:num>
  <w:num w:numId="8" w16cid:durableId="1441026082">
    <w:abstractNumId w:val="10"/>
  </w:num>
  <w:num w:numId="9" w16cid:durableId="802649450">
    <w:abstractNumId w:val="17"/>
  </w:num>
  <w:num w:numId="10" w16cid:durableId="1726904619">
    <w:abstractNumId w:val="0"/>
  </w:num>
  <w:num w:numId="11" w16cid:durableId="1414163558">
    <w:abstractNumId w:val="16"/>
  </w:num>
  <w:num w:numId="12" w16cid:durableId="1931502374">
    <w:abstractNumId w:val="11"/>
  </w:num>
  <w:num w:numId="13" w16cid:durableId="13843122">
    <w:abstractNumId w:val="15"/>
  </w:num>
  <w:num w:numId="14" w16cid:durableId="1680156392">
    <w:abstractNumId w:val="14"/>
  </w:num>
  <w:num w:numId="15" w16cid:durableId="1500003417">
    <w:abstractNumId w:val="3"/>
  </w:num>
  <w:num w:numId="16" w16cid:durableId="1273779471">
    <w:abstractNumId w:val="13"/>
  </w:num>
  <w:num w:numId="17" w16cid:durableId="583146465">
    <w:abstractNumId w:val="4"/>
  </w:num>
  <w:num w:numId="18" w16cid:durableId="240594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lriales Alabarce, Maria Dolores">
    <w15:presenceInfo w15:providerId="AD" w15:userId="S-1-5-21-1715567821-1085031214-682003330-11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C4"/>
    <w:rsid w:val="000C3FF9"/>
    <w:rsid w:val="00103983"/>
    <w:rsid w:val="0011427F"/>
    <w:rsid w:val="001240CD"/>
    <w:rsid w:val="00193EB7"/>
    <w:rsid w:val="001A2D69"/>
    <w:rsid w:val="001C3924"/>
    <w:rsid w:val="002774C7"/>
    <w:rsid w:val="00290CD0"/>
    <w:rsid w:val="002A55BC"/>
    <w:rsid w:val="00303DFC"/>
    <w:rsid w:val="00372581"/>
    <w:rsid w:val="003F5DEF"/>
    <w:rsid w:val="003F6F9A"/>
    <w:rsid w:val="00410BF3"/>
    <w:rsid w:val="00444925"/>
    <w:rsid w:val="00670FBB"/>
    <w:rsid w:val="00680962"/>
    <w:rsid w:val="0069567E"/>
    <w:rsid w:val="006B262A"/>
    <w:rsid w:val="006B53FA"/>
    <w:rsid w:val="006F4124"/>
    <w:rsid w:val="007441E9"/>
    <w:rsid w:val="007671C1"/>
    <w:rsid w:val="00836C9F"/>
    <w:rsid w:val="008862D3"/>
    <w:rsid w:val="00892C7F"/>
    <w:rsid w:val="008A0D4E"/>
    <w:rsid w:val="00980600"/>
    <w:rsid w:val="00985715"/>
    <w:rsid w:val="00985BF4"/>
    <w:rsid w:val="00991377"/>
    <w:rsid w:val="00992701"/>
    <w:rsid w:val="009A2A0C"/>
    <w:rsid w:val="00A07CEC"/>
    <w:rsid w:val="00A1047B"/>
    <w:rsid w:val="00A87C59"/>
    <w:rsid w:val="00AC455A"/>
    <w:rsid w:val="00AC5DB5"/>
    <w:rsid w:val="00B075DF"/>
    <w:rsid w:val="00BA115E"/>
    <w:rsid w:val="00BB1181"/>
    <w:rsid w:val="00BD5EE6"/>
    <w:rsid w:val="00C35AEF"/>
    <w:rsid w:val="00C65EC4"/>
    <w:rsid w:val="00C86A56"/>
    <w:rsid w:val="00CD70EE"/>
    <w:rsid w:val="00D23A6C"/>
    <w:rsid w:val="00D32DEA"/>
    <w:rsid w:val="00D41DD2"/>
    <w:rsid w:val="00E51F7A"/>
    <w:rsid w:val="00E64B2F"/>
    <w:rsid w:val="00EA59F0"/>
    <w:rsid w:val="00F871E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F5507A"/>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link w:val="PrrafodelistaCar"/>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paragraph" w:styleId="Encabezado">
    <w:name w:val="header"/>
    <w:basedOn w:val="Normal"/>
    <w:link w:val="EncabezadoCar"/>
    <w:uiPriority w:val="99"/>
    <w:unhideWhenUsed/>
    <w:rsid w:val="00372581"/>
    <w:pPr>
      <w:tabs>
        <w:tab w:val="center" w:pos="4419"/>
        <w:tab w:val="right" w:pos="8838"/>
      </w:tabs>
    </w:pPr>
  </w:style>
  <w:style w:type="character" w:customStyle="1" w:styleId="EncabezadoCar">
    <w:name w:val="Encabezado Car"/>
    <w:basedOn w:val="Fuentedeprrafopredeter"/>
    <w:link w:val="Encabezado"/>
    <w:uiPriority w:val="99"/>
    <w:rsid w:val="00372581"/>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372581"/>
    <w:pPr>
      <w:tabs>
        <w:tab w:val="center" w:pos="4419"/>
        <w:tab w:val="right" w:pos="8838"/>
      </w:tabs>
    </w:pPr>
  </w:style>
  <w:style w:type="character" w:customStyle="1" w:styleId="PiedepginaCar">
    <w:name w:val="Pie de página Car"/>
    <w:basedOn w:val="Fuentedeprrafopredeter"/>
    <w:link w:val="Piedepgina"/>
    <w:uiPriority w:val="99"/>
    <w:rsid w:val="00372581"/>
    <w:rPr>
      <w:rFonts w:ascii="Times New Roman" w:eastAsia="Times New Roman" w:hAnsi="Times New Roman" w:cs="Times New Roman"/>
      <w:sz w:val="20"/>
      <w:szCs w:val="20"/>
      <w:lang w:eastAsia="es-ES"/>
    </w:rPr>
  </w:style>
  <w:style w:type="paragraph" w:styleId="Revisin">
    <w:name w:val="Revision"/>
    <w:hidden/>
    <w:uiPriority w:val="99"/>
    <w:semiHidden/>
    <w:rsid w:val="00AC455A"/>
    <w:pPr>
      <w:spacing w:after="0" w:line="240" w:lineRule="auto"/>
    </w:pPr>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8862D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62D3"/>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rsid w:val="00836C9F"/>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NUL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NUL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2.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CD5BC8-BE59-48C5-ACD5-487E4E749AC5}">
  <ds:schemaRefs>
    <ds:schemaRef ds:uri="3ea03929-fffa-4420-b641-51a467d7132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597665a-92a7-483f-88ba-7b1fdf7d8c07"/>
    <ds:schemaRef ds:uri="http://www.w3.org/XML/1998/namespace"/>
    <ds:schemaRef ds:uri="http://purl.org/dc/dcmitype/"/>
  </ds:schemaRefs>
</ds:datastoreItem>
</file>

<file path=customXml/itemProps4.xml><?xml version="1.0" encoding="utf-8"?>
<ds:datastoreItem xmlns:ds="http://schemas.openxmlformats.org/officeDocument/2006/customXml" ds:itemID="{D76F5371-CE67-4FD0-9EB8-8FFB884206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2762</Words>
  <Characters>15750</Characters>
  <Application>Microsoft Office Word</Application>
  <DocSecurity>0</DocSecurity>
  <Lines>131</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Ana Grau</cp:lastModifiedBy>
  <cp:revision>9</cp:revision>
  <dcterms:created xsi:type="dcterms:W3CDTF">2025-09-25T17:23:00Z</dcterms:created>
  <dcterms:modified xsi:type="dcterms:W3CDTF">2025-12-01T07:40:00Z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